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4F95B" w14:textId="77777777" w:rsidR="00492F02" w:rsidRDefault="00492F02" w:rsidP="00E131E7">
      <w:pPr>
        <w:pStyle w:val="Heading5"/>
        <w:keepNext/>
        <w:jc w:val="left"/>
        <w:rPr>
          <w:i/>
          <w:iCs/>
          <w:sz w:val="20"/>
        </w:rPr>
      </w:pPr>
    </w:p>
    <w:p w14:paraId="1FE4F95C" w14:textId="566F960F" w:rsidR="00492F02" w:rsidRPr="00B63625" w:rsidRDefault="00492F02" w:rsidP="00B63625">
      <w:pPr>
        <w:pStyle w:val="Heading5"/>
        <w:keepNext/>
        <w:ind w:left="0" w:firstLine="0"/>
        <w:jc w:val="left"/>
        <w:rPr>
          <w:sz w:val="40"/>
        </w:rPr>
      </w:pPr>
      <w:r>
        <w:rPr>
          <w:i/>
          <w:iCs/>
          <w:sz w:val="40"/>
        </w:rPr>
        <w:t xml:space="preserve">STCP </w:t>
      </w:r>
      <w:r w:rsidR="00805D6A">
        <w:rPr>
          <w:i/>
          <w:iCs/>
          <w:sz w:val="40"/>
        </w:rPr>
        <w:t>26</w:t>
      </w:r>
      <w:r w:rsidR="00D33B57">
        <w:rPr>
          <w:i/>
          <w:iCs/>
          <w:sz w:val="40"/>
        </w:rPr>
        <w:t>-</w:t>
      </w:r>
      <w:r w:rsidR="00805D6A">
        <w:rPr>
          <w:i/>
          <w:iCs/>
          <w:sz w:val="40"/>
        </w:rPr>
        <w:t>1</w:t>
      </w:r>
      <w:r>
        <w:rPr>
          <w:i/>
          <w:iCs/>
          <w:sz w:val="40"/>
        </w:rPr>
        <w:t xml:space="preserve"> Issue </w:t>
      </w:r>
      <w:r w:rsidR="00B63625">
        <w:rPr>
          <w:i/>
          <w:iCs/>
          <w:sz w:val="40"/>
        </w:rPr>
        <w:t>00</w:t>
      </w:r>
      <w:r w:rsidR="00096099">
        <w:rPr>
          <w:i/>
          <w:iCs/>
          <w:sz w:val="40"/>
        </w:rPr>
        <w:t>3</w:t>
      </w:r>
      <w:r w:rsidR="00FD1629">
        <w:rPr>
          <w:i/>
          <w:iCs/>
          <w:sz w:val="40"/>
        </w:rPr>
        <w:t xml:space="preserve"> </w:t>
      </w:r>
      <w:r w:rsidR="00D33B57">
        <w:rPr>
          <w:i/>
          <w:iCs/>
          <w:sz w:val="40"/>
        </w:rPr>
        <w:t>Active Network Management</w:t>
      </w:r>
      <w:r w:rsidR="00B63625">
        <w:rPr>
          <w:i/>
          <w:iCs/>
          <w:sz w:val="40"/>
        </w:rPr>
        <w:br/>
      </w:r>
    </w:p>
    <w:p w14:paraId="1FE4F95D" w14:textId="77777777" w:rsidR="00492F02" w:rsidRDefault="00492F02">
      <w:pPr>
        <w:pStyle w:val="Heading5"/>
        <w:keepNext/>
        <w:rPr>
          <w:i/>
          <w:iCs/>
          <w:sz w:val="24"/>
        </w:rPr>
      </w:pPr>
      <w:r>
        <w:rPr>
          <w:i/>
          <w:iCs/>
          <w:sz w:val="24"/>
        </w:rPr>
        <w:t>STC Procedure Document Authorisation</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12:05:00Z" w16du:dateUtc="2025-10-16T11:05:00Z">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836"/>
        <w:gridCol w:w="2693"/>
        <w:gridCol w:w="1843"/>
        <w:gridCol w:w="1276"/>
        <w:tblGridChange w:id="1">
          <w:tblGrid>
            <w:gridCol w:w="2836"/>
            <w:gridCol w:w="2693"/>
            <w:gridCol w:w="1843"/>
            <w:gridCol w:w="1276"/>
          </w:tblGrid>
        </w:tblGridChange>
      </w:tblGrid>
      <w:tr w:rsidR="00492F02" w:rsidRPr="0041404C" w14:paraId="1FE4F962" w14:textId="77777777" w:rsidTr="00A123E4">
        <w:tc>
          <w:tcPr>
            <w:tcW w:w="2836" w:type="dxa"/>
            <w:tcPrChange w:id="2" w:author="Steve Baker [NESO]" w:date="2025-10-16T12:05:00Z" w16du:dateUtc="2025-10-16T11:05:00Z">
              <w:tcPr>
                <w:tcW w:w="2836" w:type="dxa"/>
              </w:tcPr>
            </w:tcPrChange>
          </w:tcPr>
          <w:p w14:paraId="1FE4F95E" w14:textId="77777777" w:rsidR="00492F02" w:rsidRPr="00B63625" w:rsidRDefault="00650070" w:rsidP="00650070">
            <w:pPr>
              <w:spacing w:before="120"/>
              <w:jc w:val="center"/>
              <w:rPr>
                <w:b/>
              </w:rPr>
            </w:pPr>
            <w:r w:rsidRPr="00B63625">
              <w:rPr>
                <w:b/>
              </w:rPr>
              <w:t xml:space="preserve"> Party</w:t>
            </w:r>
          </w:p>
        </w:tc>
        <w:tc>
          <w:tcPr>
            <w:tcW w:w="2693" w:type="dxa"/>
            <w:tcPrChange w:id="3" w:author="Steve Baker [NESO]" w:date="2025-10-16T12:05:00Z" w16du:dateUtc="2025-10-16T11:05:00Z">
              <w:tcPr>
                <w:tcW w:w="2693" w:type="dxa"/>
              </w:tcPr>
            </w:tcPrChange>
          </w:tcPr>
          <w:p w14:paraId="1FE4F95F" w14:textId="77777777" w:rsidR="00492F02" w:rsidRPr="00B63625" w:rsidRDefault="00492F02" w:rsidP="006F607A">
            <w:pPr>
              <w:spacing w:before="120"/>
              <w:ind w:left="0" w:firstLine="0"/>
              <w:jc w:val="center"/>
              <w:rPr>
                <w:b/>
              </w:rPr>
            </w:pPr>
            <w:r w:rsidRPr="00B63625">
              <w:rPr>
                <w:b/>
              </w:rPr>
              <w:t>Name of Party</w:t>
            </w:r>
            <w:r w:rsidR="006F607A" w:rsidRPr="00B63625">
              <w:rPr>
                <w:b/>
              </w:rPr>
              <w:t xml:space="preserve"> </w:t>
            </w:r>
            <w:r w:rsidRPr="00B63625">
              <w:rPr>
                <w:b/>
              </w:rPr>
              <w:t>Representative</w:t>
            </w:r>
          </w:p>
        </w:tc>
        <w:tc>
          <w:tcPr>
            <w:tcW w:w="1843" w:type="dxa"/>
            <w:tcPrChange w:id="4" w:author="Steve Baker [NESO]" w:date="2025-10-16T12:05:00Z" w16du:dateUtc="2025-10-16T11:05:00Z">
              <w:tcPr>
                <w:tcW w:w="1843" w:type="dxa"/>
              </w:tcPr>
            </w:tcPrChange>
          </w:tcPr>
          <w:p w14:paraId="1FE4F960" w14:textId="77777777" w:rsidR="00492F02" w:rsidRPr="00B63625" w:rsidRDefault="00492F02" w:rsidP="00650070">
            <w:pPr>
              <w:spacing w:before="120"/>
              <w:jc w:val="center"/>
              <w:rPr>
                <w:b/>
              </w:rPr>
            </w:pPr>
            <w:r w:rsidRPr="00B63625">
              <w:rPr>
                <w:b/>
              </w:rPr>
              <w:t>Signature</w:t>
            </w:r>
          </w:p>
        </w:tc>
        <w:tc>
          <w:tcPr>
            <w:tcW w:w="1276" w:type="dxa"/>
            <w:tcPrChange w:id="5" w:author="Steve Baker [NESO]" w:date="2025-10-16T12:05:00Z" w16du:dateUtc="2025-10-16T11:05:00Z">
              <w:tcPr>
                <w:tcW w:w="1276" w:type="dxa"/>
              </w:tcPr>
            </w:tcPrChange>
          </w:tcPr>
          <w:p w14:paraId="1FE4F961" w14:textId="77777777" w:rsidR="00492F02" w:rsidRPr="00B63625" w:rsidRDefault="00492F02" w:rsidP="00650070">
            <w:pPr>
              <w:spacing w:before="120"/>
              <w:jc w:val="center"/>
              <w:rPr>
                <w:b/>
              </w:rPr>
            </w:pPr>
            <w:r w:rsidRPr="00B63625">
              <w:rPr>
                <w:b/>
              </w:rPr>
              <w:t>Date</w:t>
            </w:r>
          </w:p>
        </w:tc>
      </w:tr>
      <w:tr w:rsidR="00BD3D73" w:rsidRPr="0041404C" w14:paraId="38DB761C" w14:textId="77777777" w:rsidTr="00A123E4">
        <w:trPr>
          <w:trHeight w:val="780"/>
          <w:trPrChange w:id="6" w:author="Steve Baker [NESO]" w:date="2025-10-16T12:05:00Z" w16du:dateUtc="2025-10-16T11:05:00Z">
            <w:trPr>
              <w:trHeight w:val="780"/>
            </w:trPr>
          </w:trPrChange>
        </w:trPr>
        <w:tc>
          <w:tcPr>
            <w:tcW w:w="2836" w:type="dxa"/>
            <w:vAlign w:val="center"/>
            <w:tcPrChange w:id="7" w:author="Steve Baker [NESO]" w:date="2025-10-16T12:05:00Z" w16du:dateUtc="2025-10-16T11:05:00Z">
              <w:tcPr>
                <w:tcW w:w="2836" w:type="dxa"/>
                <w:vAlign w:val="center"/>
              </w:tcPr>
            </w:tcPrChange>
          </w:tcPr>
          <w:p w14:paraId="091A604C" w14:textId="11DC9A4A" w:rsidR="00BD3D73" w:rsidRPr="00805D6A" w:rsidRDefault="002F6107" w:rsidP="00B63625">
            <w:pPr>
              <w:autoSpaceDE w:val="0"/>
              <w:autoSpaceDN w:val="0"/>
              <w:adjustRightInd w:val="0"/>
              <w:spacing w:after="0"/>
              <w:ind w:left="0" w:firstLine="0"/>
              <w:jc w:val="left"/>
              <w:rPr>
                <w:sz w:val="22"/>
                <w:szCs w:val="22"/>
                <w:lang w:eastAsia="en-GB"/>
              </w:rPr>
            </w:pPr>
            <w:r>
              <w:rPr>
                <w:sz w:val="22"/>
                <w:szCs w:val="22"/>
                <w:lang w:eastAsia="en-GB"/>
              </w:rPr>
              <w:t>The Company</w:t>
            </w:r>
          </w:p>
        </w:tc>
        <w:tc>
          <w:tcPr>
            <w:tcW w:w="2693" w:type="dxa"/>
            <w:vAlign w:val="center"/>
            <w:tcPrChange w:id="8" w:author="Steve Baker [NESO]" w:date="2025-10-16T12:05:00Z" w16du:dateUtc="2025-10-16T11:05:00Z">
              <w:tcPr>
                <w:tcW w:w="2693" w:type="dxa"/>
                <w:vAlign w:val="center"/>
              </w:tcPr>
            </w:tcPrChange>
          </w:tcPr>
          <w:p w14:paraId="53ECF3CA" w14:textId="77777777" w:rsidR="00BD3D73" w:rsidRPr="00805D6A" w:rsidRDefault="00BD3D73" w:rsidP="00650070">
            <w:pPr>
              <w:spacing w:after="0"/>
              <w:rPr>
                <w:sz w:val="22"/>
                <w:szCs w:val="22"/>
              </w:rPr>
            </w:pPr>
          </w:p>
        </w:tc>
        <w:tc>
          <w:tcPr>
            <w:tcW w:w="1843" w:type="dxa"/>
            <w:vAlign w:val="center"/>
            <w:tcPrChange w:id="9" w:author="Steve Baker [NESO]" w:date="2025-10-16T12:05:00Z" w16du:dateUtc="2025-10-16T11:05:00Z">
              <w:tcPr>
                <w:tcW w:w="1843" w:type="dxa"/>
                <w:vAlign w:val="center"/>
              </w:tcPr>
            </w:tcPrChange>
          </w:tcPr>
          <w:p w14:paraId="44515E5B" w14:textId="77777777" w:rsidR="00BD3D73" w:rsidRPr="00805D6A" w:rsidRDefault="00BD3D73" w:rsidP="00650070">
            <w:pPr>
              <w:spacing w:after="0"/>
              <w:rPr>
                <w:sz w:val="22"/>
                <w:szCs w:val="22"/>
              </w:rPr>
            </w:pPr>
          </w:p>
        </w:tc>
        <w:tc>
          <w:tcPr>
            <w:tcW w:w="1276" w:type="dxa"/>
            <w:vAlign w:val="center"/>
            <w:tcPrChange w:id="10" w:author="Steve Baker [NESO]" w:date="2025-10-16T12:05:00Z" w16du:dateUtc="2025-10-16T11:05:00Z">
              <w:tcPr>
                <w:tcW w:w="1276" w:type="dxa"/>
                <w:vAlign w:val="center"/>
              </w:tcPr>
            </w:tcPrChange>
          </w:tcPr>
          <w:p w14:paraId="009D97F6" w14:textId="77777777" w:rsidR="00BD3D73" w:rsidRPr="00805D6A" w:rsidRDefault="00BD3D73" w:rsidP="00650070">
            <w:pPr>
              <w:spacing w:after="0"/>
              <w:rPr>
                <w:sz w:val="22"/>
                <w:szCs w:val="22"/>
              </w:rPr>
            </w:pPr>
          </w:p>
        </w:tc>
      </w:tr>
      <w:tr w:rsidR="00492F02" w:rsidRPr="0041404C" w14:paraId="1FE4F968" w14:textId="77777777" w:rsidTr="00A123E4">
        <w:trPr>
          <w:trHeight w:val="780"/>
          <w:trPrChange w:id="11" w:author="Steve Baker [NESO]" w:date="2025-10-16T12:05:00Z" w16du:dateUtc="2025-10-16T11:05:00Z">
            <w:trPr>
              <w:trHeight w:val="780"/>
            </w:trPr>
          </w:trPrChange>
        </w:trPr>
        <w:tc>
          <w:tcPr>
            <w:tcW w:w="2836" w:type="dxa"/>
            <w:vAlign w:val="center"/>
            <w:tcPrChange w:id="12" w:author="Steve Baker [NESO]" w:date="2025-10-16T12:05:00Z" w16du:dateUtc="2025-10-16T11:05:00Z">
              <w:tcPr>
                <w:tcW w:w="2836" w:type="dxa"/>
                <w:vAlign w:val="center"/>
              </w:tcPr>
            </w:tcPrChange>
          </w:tcPr>
          <w:p w14:paraId="1FE4F963" w14:textId="77777777" w:rsidR="00492F02" w:rsidRPr="00805D6A" w:rsidRDefault="00492F02" w:rsidP="00B63625">
            <w:pPr>
              <w:autoSpaceDE w:val="0"/>
              <w:autoSpaceDN w:val="0"/>
              <w:adjustRightInd w:val="0"/>
              <w:spacing w:after="0"/>
              <w:ind w:left="0" w:firstLine="0"/>
              <w:jc w:val="left"/>
              <w:rPr>
                <w:sz w:val="22"/>
                <w:szCs w:val="22"/>
                <w:lang w:eastAsia="en-GB"/>
              </w:rPr>
            </w:pPr>
            <w:r w:rsidRPr="00805D6A">
              <w:rPr>
                <w:sz w:val="22"/>
                <w:szCs w:val="22"/>
                <w:lang w:eastAsia="en-GB"/>
              </w:rPr>
              <w:t>National Grid</w:t>
            </w:r>
          </w:p>
          <w:p w14:paraId="1FE4F964" w14:textId="77777777" w:rsidR="00492F02" w:rsidRPr="00805D6A" w:rsidRDefault="00492F02" w:rsidP="00B63625">
            <w:pPr>
              <w:spacing w:after="0"/>
              <w:ind w:left="0" w:firstLine="0"/>
              <w:jc w:val="left"/>
              <w:rPr>
                <w:sz w:val="22"/>
                <w:szCs w:val="22"/>
              </w:rPr>
            </w:pPr>
            <w:r w:rsidRPr="00805D6A">
              <w:rPr>
                <w:sz w:val="22"/>
                <w:szCs w:val="22"/>
                <w:lang w:eastAsia="en-GB"/>
              </w:rPr>
              <w:t>Electricity Transmission plc</w:t>
            </w:r>
          </w:p>
        </w:tc>
        <w:tc>
          <w:tcPr>
            <w:tcW w:w="2693" w:type="dxa"/>
            <w:vAlign w:val="center"/>
            <w:tcPrChange w:id="13" w:author="Steve Baker [NESO]" w:date="2025-10-16T12:05:00Z" w16du:dateUtc="2025-10-16T11:05:00Z">
              <w:tcPr>
                <w:tcW w:w="2693" w:type="dxa"/>
                <w:vAlign w:val="center"/>
              </w:tcPr>
            </w:tcPrChange>
          </w:tcPr>
          <w:p w14:paraId="1FE4F965" w14:textId="77777777" w:rsidR="00492F02" w:rsidRPr="00805D6A" w:rsidRDefault="00492F02" w:rsidP="00650070">
            <w:pPr>
              <w:spacing w:after="0"/>
              <w:rPr>
                <w:sz w:val="22"/>
                <w:szCs w:val="22"/>
              </w:rPr>
            </w:pPr>
          </w:p>
        </w:tc>
        <w:tc>
          <w:tcPr>
            <w:tcW w:w="1843" w:type="dxa"/>
            <w:vAlign w:val="center"/>
            <w:tcPrChange w:id="14" w:author="Steve Baker [NESO]" w:date="2025-10-16T12:05:00Z" w16du:dateUtc="2025-10-16T11:05:00Z">
              <w:tcPr>
                <w:tcW w:w="1843" w:type="dxa"/>
                <w:vAlign w:val="center"/>
              </w:tcPr>
            </w:tcPrChange>
          </w:tcPr>
          <w:p w14:paraId="1FE4F966" w14:textId="77777777" w:rsidR="00492F02" w:rsidRPr="00805D6A" w:rsidRDefault="00492F02" w:rsidP="00650070">
            <w:pPr>
              <w:spacing w:after="0"/>
              <w:rPr>
                <w:sz w:val="22"/>
                <w:szCs w:val="22"/>
              </w:rPr>
            </w:pPr>
          </w:p>
        </w:tc>
        <w:tc>
          <w:tcPr>
            <w:tcW w:w="1276" w:type="dxa"/>
            <w:vAlign w:val="center"/>
            <w:tcPrChange w:id="15" w:author="Steve Baker [NESO]" w:date="2025-10-16T12:05:00Z" w16du:dateUtc="2025-10-16T11:05:00Z">
              <w:tcPr>
                <w:tcW w:w="1276" w:type="dxa"/>
                <w:vAlign w:val="center"/>
              </w:tcPr>
            </w:tcPrChange>
          </w:tcPr>
          <w:p w14:paraId="1FE4F967" w14:textId="77777777" w:rsidR="00492F02" w:rsidRPr="00805D6A" w:rsidRDefault="00492F02" w:rsidP="00650070">
            <w:pPr>
              <w:spacing w:after="0"/>
              <w:rPr>
                <w:sz w:val="22"/>
                <w:szCs w:val="22"/>
              </w:rPr>
            </w:pPr>
          </w:p>
        </w:tc>
      </w:tr>
      <w:tr w:rsidR="00492F02" w:rsidRPr="0041404C" w14:paraId="1FE4F96D" w14:textId="77777777" w:rsidTr="00A123E4">
        <w:trPr>
          <w:trHeight w:val="780"/>
          <w:trPrChange w:id="16" w:author="Steve Baker [NESO]" w:date="2025-10-16T12:05:00Z" w16du:dateUtc="2025-10-16T11:05:00Z">
            <w:trPr>
              <w:trHeight w:val="780"/>
            </w:trPr>
          </w:trPrChange>
        </w:trPr>
        <w:tc>
          <w:tcPr>
            <w:tcW w:w="2836" w:type="dxa"/>
            <w:vAlign w:val="center"/>
            <w:tcPrChange w:id="17" w:author="Steve Baker [NESO]" w:date="2025-10-16T12:05:00Z" w16du:dateUtc="2025-10-16T11:05:00Z">
              <w:tcPr>
                <w:tcW w:w="2836" w:type="dxa"/>
                <w:vAlign w:val="center"/>
              </w:tcPr>
            </w:tcPrChange>
          </w:tcPr>
          <w:p w14:paraId="1FE4F969" w14:textId="77777777" w:rsidR="00492F02" w:rsidRPr="00805D6A" w:rsidRDefault="00492F02" w:rsidP="00B63625">
            <w:pPr>
              <w:spacing w:after="0"/>
              <w:ind w:left="0" w:firstLine="0"/>
              <w:jc w:val="left"/>
              <w:rPr>
                <w:sz w:val="22"/>
                <w:szCs w:val="22"/>
              </w:rPr>
            </w:pPr>
            <w:r w:rsidRPr="00805D6A">
              <w:rPr>
                <w:sz w:val="22"/>
                <w:szCs w:val="22"/>
                <w:lang w:eastAsia="en-GB"/>
              </w:rPr>
              <w:t xml:space="preserve">SP Transmission </w:t>
            </w:r>
            <w:r w:rsidR="00B63625">
              <w:rPr>
                <w:sz w:val="22"/>
                <w:szCs w:val="22"/>
                <w:lang w:eastAsia="en-GB"/>
              </w:rPr>
              <w:t>p</w:t>
            </w:r>
            <w:r w:rsidR="00574FE9" w:rsidRPr="00805D6A">
              <w:rPr>
                <w:sz w:val="22"/>
                <w:szCs w:val="22"/>
                <w:lang w:eastAsia="en-GB"/>
              </w:rPr>
              <w:t>lc</w:t>
            </w:r>
          </w:p>
        </w:tc>
        <w:tc>
          <w:tcPr>
            <w:tcW w:w="2693" w:type="dxa"/>
            <w:vAlign w:val="center"/>
            <w:tcPrChange w:id="18" w:author="Steve Baker [NESO]" w:date="2025-10-16T12:05:00Z" w16du:dateUtc="2025-10-16T11:05:00Z">
              <w:tcPr>
                <w:tcW w:w="2693" w:type="dxa"/>
                <w:vAlign w:val="center"/>
              </w:tcPr>
            </w:tcPrChange>
          </w:tcPr>
          <w:p w14:paraId="1FE4F96A" w14:textId="77777777" w:rsidR="00492F02" w:rsidRPr="00805D6A" w:rsidRDefault="00492F02" w:rsidP="00650070">
            <w:pPr>
              <w:spacing w:after="0"/>
              <w:rPr>
                <w:sz w:val="22"/>
                <w:szCs w:val="22"/>
              </w:rPr>
            </w:pPr>
          </w:p>
        </w:tc>
        <w:tc>
          <w:tcPr>
            <w:tcW w:w="1843" w:type="dxa"/>
            <w:vAlign w:val="center"/>
            <w:tcPrChange w:id="19" w:author="Steve Baker [NESO]" w:date="2025-10-16T12:05:00Z" w16du:dateUtc="2025-10-16T11:05:00Z">
              <w:tcPr>
                <w:tcW w:w="1843" w:type="dxa"/>
                <w:vAlign w:val="center"/>
              </w:tcPr>
            </w:tcPrChange>
          </w:tcPr>
          <w:p w14:paraId="1FE4F96B" w14:textId="77777777" w:rsidR="00492F02" w:rsidRPr="00805D6A" w:rsidRDefault="00492F02" w:rsidP="00650070">
            <w:pPr>
              <w:spacing w:after="0"/>
              <w:rPr>
                <w:sz w:val="22"/>
                <w:szCs w:val="22"/>
              </w:rPr>
            </w:pPr>
          </w:p>
        </w:tc>
        <w:tc>
          <w:tcPr>
            <w:tcW w:w="1276" w:type="dxa"/>
            <w:vAlign w:val="center"/>
            <w:tcPrChange w:id="20" w:author="Steve Baker [NESO]" w:date="2025-10-16T12:05:00Z" w16du:dateUtc="2025-10-16T11:05:00Z">
              <w:tcPr>
                <w:tcW w:w="1276" w:type="dxa"/>
                <w:vAlign w:val="center"/>
              </w:tcPr>
            </w:tcPrChange>
          </w:tcPr>
          <w:p w14:paraId="1FE4F96C" w14:textId="77777777" w:rsidR="00492F02" w:rsidRPr="00805D6A" w:rsidRDefault="00492F02" w:rsidP="00650070">
            <w:pPr>
              <w:spacing w:after="0"/>
              <w:rPr>
                <w:sz w:val="22"/>
                <w:szCs w:val="22"/>
              </w:rPr>
            </w:pPr>
          </w:p>
        </w:tc>
      </w:tr>
      <w:tr w:rsidR="00492F02" w:rsidRPr="0041404C" w14:paraId="1FE4F973" w14:textId="77777777" w:rsidTr="00A123E4">
        <w:trPr>
          <w:trHeight w:val="780"/>
          <w:trPrChange w:id="21" w:author="Steve Baker [NESO]" w:date="2025-10-16T12:05:00Z" w16du:dateUtc="2025-10-16T11:05:00Z">
            <w:trPr>
              <w:trHeight w:val="780"/>
            </w:trPr>
          </w:trPrChange>
        </w:trPr>
        <w:tc>
          <w:tcPr>
            <w:tcW w:w="2836" w:type="dxa"/>
            <w:vAlign w:val="center"/>
            <w:tcPrChange w:id="22" w:author="Steve Baker [NESO]" w:date="2025-10-16T12:05:00Z" w16du:dateUtc="2025-10-16T11:05:00Z">
              <w:tcPr>
                <w:tcW w:w="2836" w:type="dxa"/>
                <w:vAlign w:val="center"/>
              </w:tcPr>
            </w:tcPrChange>
          </w:tcPr>
          <w:p w14:paraId="1FE4F96E" w14:textId="77777777" w:rsidR="00492F02" w:rsidRPr="00805D6A" w:rsidRDefault="00574FE9" w:rsidP="00B63625">
            <w:pPr>
              <w:autoSpaceDE w:val="0"/>
              <w:autoSpaceDN w:val="0"/>
              <w:adjustRightInd w:val="0"/>
              <w:spacing w:after="0"/>
              <w:ind w:left="0" w:firstLine="0"/>
              <w:jc w:val="left"/>
              <w:rPr>
                <w:sz w:val="22"/>
                <w:szCs w:val="22"/>
                <w:lang w:eastAsia="en-GB"/>
              </w:rPr>
            </w:pPr>
            <w:r w:rsidRPr="00805D6A">
              <w:rPr>
                <w:sz w:val="22"/>
                <w:szCs w:val="22"/>
                <w:lang w:eastAsia="en-GB"/>
              </w:rPr>
              <w:t xml:space="preserve">Scottish Hydro </w:t>
            </w:r>
            <w:r w:rsidR="00492F02" w:rsidRPr="00805D6A">
              <w:rPr>
                <w:sz w:val="22"/>
                <w:szCs w:val="22"/>
                <w:lang w:eastAsia="en-GB"/>
              </w:rPr>
              <w:t>Electric</w:t>
            </w:r>
          </w:p>
          <w:p w14:paraId="1FE4F96F" w14:textId="77777777" w:rsidR="00492F02" w:rsidRPr="00805D6A" w:rsidRDefault="00492F02" w:rsidP="00B63625">
            <w:pPr>
              <w:spacing w:after="0"/>
              <w:ind w:left="0" w:firstLine="0"/>
              <w:jc w:val="left"/>
              <w:rPr>
                <w:sz w:val="22"/>
                <w:szCs w:val="22"/>
              </w:rPr>
            </w:pPr>
            <w:r w:rsidRPr="00805D6A">
              <w:rPr>
                <w:sz w:val="22"/>
                <w:szCs w:val="22"/>
                <w:lang w:eastAsia="en-GB"/>
              </w:rPr>
              <w:t xml:space="preserve">Transmission </w:t>
            </w:r>
            <w:r w:rsidR="00B63625">
              <w:rPr>
                <w:sz w:val="22"/>
                <w:szCs w:val="22"/>
                <w:lang w:eastAsia="en-GB"/>
              </w:rPr>
              <w:t>p</w:t>
            </w:r>
            <w:r w:rsidR="00574FE9" w:rsidRPr="00805D6A">
              <w:rPr>
                <w:sz w:val="22"/>
                <w:szCs w:val="22"/>
                <w:lang w:eastAsia="en-GB"/>
              </w:rPr>
              <w:t>lc</w:t>
            </w:r>
          </w:p>
        </w:tc>
        <w:tc>
          <w:tcPr>
            <w:tcW w:w="2693" w:type="dxa"/>
            <w:vAlign w:val="center"/>
            <w:tcPrChange w:id="23" w:author="Steve Baker [NESO]" w:date="2025-10-16T12:05:00Z" w16du:dateUtc="2025-10-16T11:05:00Z">
              <w:tcPr>
                <w:tcW w:w="2693" w:type="dxa"/>
                <w:vAlign w:val="center"/>
              </w:tcPr>
            </w:tcPrChange>
          </w:tcPr>
          <w:p w14:paraId="1FE4F970" w14:textId="77777777" w:rsidR="00492F02" w:rsidRPr="00805D6A" w:rsidRDefault="00492F02" w:rsidP="00650070">
            <w:pPr>
              <w:spacing w:after="0"/>
              <w:rPr>
                <w:sz w:val="22"/>
                <w:szCs w:val="22"/>
              </w:rPr>
            </w:pPr>
          </w:p>
        </w:tc>
        <w:tc>
          <w:tcPr>
            <w:tcW w:w="1843" w:type="dxa"/>
            <w:vAlign w:val="center"/>
            <w:tcPrChange w:id="24" w:author="Steve Baker [NESO]" w:date="2025-10-16T12:05:00Z" w16du:dateUtc="2025-10-16T11:05:00Z">
              <w:tcPr>
                <w:tcW w:w="1843" w:type="dxa"/>
                <w:vAlign w:val="center"/>
              </w:tcPr>
            </w:tcPrChange>
          </w:tcPr>
          <w:p w14:paraId="1FE4F971" w14:textId="77777777" w:rsidR="00492F02" w:rsidRPr="00805D6A" w:rsidRDefault="00492F02" w:rsidP="00650070">
            <w:pPr>
              <w:spacing w:after="0"/>
              <w:rPr>
                <w:sz w:val="22"/>
                <w:szCs w:val="22"/>
              </w:rPr>
            </w:pPr>
          </w:p>
        </w:tc>
        <w:tc>
          <w:tcPr>
            <w:tcW w:w="1276" w:type="dxa"/>
            <w:vAlign w:val="center"/>
            <w:tcPrChange w:id="25" w:author="Steve Baker [NESO]" w:date="2025-10-16T12:05:00Z" w16du:dateUtc="2025-10-16T11:05:00Z">
              <w:tcPr>
                <w:tcW w:w="1276" w:type="dxa"/>
                <w:vAlign w:val="center"/>
              </w:tcPr>
            </w:tcPrChange>
          </w:tcPr>
          <w:p w14:paraId="1FE4F972" w14:textId="77777777" w:rsidR="00492F02" w:rsidRPr="00805D6A" w:rsidRDefault="00492F02" w:rsidP="00650070">
            <w:pPr>
              <w:spacing w:after="0"/>
              <w:rPr>
                <w:sz w:val="22"/>
                <w:szCs w:val="22"/>
              </w:rPr>
            </w:pPr>
          </w:p>
        </w:tc>
      </w:tr>
      <w:tr w:rsidR="00650070" w:rsidRPr="0041404C" w14:paraId="1FE4F978" w14:textId="77777777" w:rsidTr="00A123E4">
        <w:trPr>
          <w:trHeight w:val="780"/>
          <w:trPrChange w:id="26" w:author="Steve Baker [NESO]" w:date="2025-10-16T12:05:00Z" w16du:dateUtc="2025-10-16T11:05:00Z">
            <w:trPr>
              <w:trHeight w:val="780"/>
            </w:trPr>
          </w:trPrChange>
        </w:trPr>
        <w:tc>
          <w:tcPr>
            <w:tcW w:w="2836" w:type="dxa"/>
            <w:vAlign w:val="center"/>
            <w:tcPrChange w:id="27" w:author="Steve Baker [NESO]" w:date="2025-10-16T12:05:00Z" w16du:dateUtc="2025-10-16T11:05:00Z">
              <w:tcPr>
                <w:tcW w:w="2836" w:type="dxa"/>
                <w:vAlign w:val="center"/>
              </w:tcPr>
            </w:tcPrChange>
          </w:tcPr>
          <w:p w14:paraId="1FE4F974" w14:textId="77777777" w:rsidR="00650070" w:rsidRPr="00805D6A" w:rsidRDefault="00650070" w:rsidP="00B63625">
            <w:pPr>
              <w:autoSpaceDE w:val="0"/>
              <w:autoSpaceDN w:val="0"/>
              <w:adjustRightInd w:val="0"/>
              <w:spacing w:after="0"/>
              <w:ind w:left="0" w:firstLine="0"/>
              <w:jc w:val="left"/>
              <w:rPr>
                <w:sz w:val="22"/>
                <w:szCs w:val="22"/>
                <w:lang w:eastAsia="en-GB"/>
              </w:rPr>
            </w:pPr>
            <w:r w:rsidRPr="00805D6A">
              <w:rPr>
                <w:sz w:val="22"/>
                <w:szCs w:val="22"/>
                <w:lang w:eastAsia="en-GB"/>
              </w:rPr>
              <w:t>Offshore Transmission Owners</w:t>
            </w:r>
          </w:p>
        </w:tc>
        <w:tc>
          <w:tcPr>
            <w:tcW w:w="2693" w:type="dxa"/>
            <w:vAlign w:val="center"/>
            <w:tcPrChange w:id="28" w:author="Steve Baker [NESO]" w:date="2025-10-16T12:05:00Z" w16du:dateUtc="2025-10-16T11:05:00Z">
              <w:tcPr>
                <w:tcW w:w="2693" w:type="dxa"/>
                <w:vAlign w:val="center"/>
              </w:tcPr>
            </w:tcPrChange>
          </w:tcPr>
          <w:p w14:paraId="1FE4F975" w14:textId="77777777" w:rsidR="00650070" w:rsidRPr="00805D6A" w:rsidRDefault="00650070" w:rsidP="00650070">
            <w:pPr>
              <w:spacing w:after="0"/>
              <w:rPr>
                <w:sz w:val="22"/>
                <w:szCs w:val="22"/>
              </w:rPr>
            </w:pPr>
          </w:p>
        </w:tc>
        <w:tc>
          <w:tcPr>
            <w:tcW w:w="1843" w:type="dxa"/>
            <w:vAlign w:val="center"/>
            <w:tcPrChange w:id="29" w:author="Steve Baker [NESO]" w:date="2025-10-16T12:05:00Z" w16du:dateUtc="2025-10-16T11:05:00Z">
              <w:tcPr>
                <w:tcW w:w="1843" w:type="dxa"/>
                <w:vAlign w:val="center"/>
              </w:tcPr>
            </w:tcPrChange>
          </w:tcPr>
          <w:p w14:paraId="1FE4F976" w14:textId="77777777" w:rsidR="00650070" w:rsidRPr="00805D6A" w:rsidRDefault="00650070" w:rsidP="00650070">
            <w:pPr>
              <w:spacing w:after="0"/>
              <w:rPr>
                <w:sz w:val="22"/>
                <w:szCs w:val="22"/>
              </w:rPr>
            </w:pPr>
          </w:p>
        </w:tc>
        <w:tc>
          <w:tcPr>
            <w:tcW w:w="1276" w:type="dxa"/>
            <w:vAlign w:val="center"/>
            <w:tcPrChange w:id="30" w:author="Steve Baker [NESO]" w:date="2025-10-16T12:05:00Z" w16du:dateUtc="2025-10-16T11:05:00Z">
              <w:tcPr>
                <w:tcW w:w="1276" w:type="dxa"/>
                <w:vAlign w:val="center"/>
              </w:tcPr>
            </w:tcPrChange>
          </w:tcPr>
          <w:p w14:paraId="1FE4F977" w14:textId="77777777" w:rsidR="00650070" w:rsidRPr="00805D6A" w:rsidRDefault="00650070" w:rsidP="00650070">
            <w:pPr>
              <w:spacing w:after="0"/>
              <w:rPr>
                <w:sz w:val="22"/>
                <w:szCs w:val="22"/>
              </w:rPr>
            </w:pPr>
          </w:p>
        </w:tc>
      </w:tr>
      <w:tr w:rsidR="00A123E4" w:rsidRPr="0041404C" w14:paraId="5F29DB53" w14:textId="77777777" w:rsidTr="00A123E4">
        <w:trPr>
          <w:trHeight w:val="780"/>
          <w:ins w:id="31" w:author="Steve Baker [NESO]" w:date="2025-10-16T12:05:00Z" w16du:dateUtc="2025-10-16T11:05:00Z"/>
          <w:trPrChange w:id="32" w:author="Steve Baker [NESO]" w:date="2025-10-16T12:05:00Z" w16du:dateUtc="2025-10-16T11:05:00Z">
            <w:trPr>
              <w:trHeight w:val="780"/>
            </w:trPr>
          </w:trPrChange>
        </w:trPr>
        <w:tc>
          <w:tcPr>
            <w:tcW w:w="2836" w:type="dxa"/>
            <w:vAlign w:val="center"/>
            <w:tcPrChange w:id="33" w:author="Steve Baker [NESO]" w:date="2025-10-16T12:05:00Z" w16du:dateUtc="2025-10-16T11:05:00Z">
              <w:tcPr>
                <w:tcW w:w="2836" w:type="dxa"/>
                <w:vAlign w:val="center"/>
              </w:tcPr>
            </w:tcPrChange>
          </w:tcPr>
          <w:p w14:paraId="5FF709F7" w14:textId="4506CB73" w:rsidR="00A123E4" w:rsidRPr="00805D6A" w:rsidRDefault="00A70782" w:rsidP="00B63625">
            <w:pPr>
              <w:autoSpaceDE w:val="0"/>
              <w:autoSpaceDN w:val="0"/>
              <w:adjustRightInd w:val="0"/>
              <w:spacing w:after="0"/>
              <w:ind w:left="0" w:firstLine="0"/>
              <w:jc w:val="left"/>
              <w:rPr>
                <w:ins w:id="34" w:author="Steve Baker [NESO]" w:date="2025-10-16T12:05:00Z" w16du:dateUtc="2025-10-16T11:05:00Z"/>
                <w:sz w:val="22"/>
                <w:szCs w:val="22"/>
                <w:lang w:eastAsia="en-GB"/>
              </w:rPr>
            </w:pPr>
            <w:ins w:id="35" w:author="Steve Baker [NESO]" w:date="2025-10-16T12:05:00Z" w16du:dateUtc="2025-10-16T11:05:00Z">
              <w:r>
                <w:rPr>
                  <w:rStyle w:val="normaltextrun"/>
                  <w:rFonts w:cs="Arial"/>
                  <w:color w:val="D13438"/>
                  <w:u w:val="single"/>
                  <w:shd w:val="clear" w:color="auto" w:fill="FFFFFF"/>
                  <w:lang w:val="en-US"/>
                </w:rPr>
                <w:t>Competitively Appointed Transmission Owners</w:t>
              </w:r>
            </w:ins>
          </w:p>
        </w:tc>
        <w:tc>
          <w:tcPr>
            <w:tcW w:w="2693" w:type="dxa"/>
            <w:vAlign w:val="center"/>
            <w:tcPrChange w:id="36" w:author="Steve Baker [NESO]" w:date="2025-10-16T12:05:00Z" w16du:dateUtc="2025-10-16T11:05:00Z">
              <w:tcPr>
                <w:tcW w:w="2693" w:type="dxa"/>
                <w:vAlign w:val="center"/>
              </w:tcPr>
            </w:tcPrChange>
          </w:tcPr>
          <w:p w14:paraId="23462F76" w14:textId="77777777" w:rsidR="00A123E4" w:rsidRPr="00805D6A" w:rsidRDefault="00A123E4" w:rsidP="00650070">
            <w:pPr>
              <w:spacing w:after="0"/>
              <w:rPr>
                <w:ins w:id="37" w:author="Steve Baker [NESO]" w:date="2025-10-16T12:05:00Z" w16du:dateUtc="2025-10-16T11:05:00Z"/>
                <w:sz w:val="22"/>
                <w:szCs w:val="22"/>
              </w:rPr>
            </w:pPr>
          </w:p>
        </w:tc>
        <w:tc>
          <w:tcPr>
            <w:tcW w:w="1843" w:type="dxa"/>
            <w:vAlign w:val="center"/>
            <w:tcPrChange w:id="38" w:author="Steve Baker [NESO]" w:date="2025-10-16T12:05:00Z" w16du:dateUtc="2025-10-16T11:05:00Z">
              <w:tcPr>
                <w:tcW w:w="1843" w:type="dxa"/>
                <w:vAlign w:val="center"/>
              </w:tcPr>
            </w:tcPrChange>
          </w:tcPr>
          <w:p w14:paraId="56977677" w14:textId="77777777" w:rsidR="00A123E4" w:rsidRPr="00805D6A" w:rsidRDefault="00A123E4" w:rsidP="00650070">
            <w:pPr>
              <w:spacing w:after="0"/>
              <w:rPr>
                <w:ins w:id="39" w:author="Steve Baker [NESO]" w:date="2025-10-16T12:05:00Z" w16du:dateUtc="2025-10-16T11:05:00Z"/>
                <w:sz w:val="22"/>
                <w:szCs w:val="22"/>
              </w:rPr>
            </w:pPr>
          </w:p>
        </w:tc>
        <w:tc>
          <w:tcPr>
            <w:tcW w:w="1276" w:type="dxa"/>
            <w:vAlign w:val="center"/>
            <w:tcPrChange w:id="40" w:author="Steve Baker [NESO]" w:date="2025-10-16T12:05:00Z" w16du:dateUtc="2025-10-16T11:05:00Z">
              <w:tcPr>
                <w:tcW w:w="1276" w:type="dxa"/>
                <w:vAlign w:val="center"/>
              </w:tcPr>
            </w:tcPrChange>
          </w:tcPr>
          <w:p w14:paraId="0BA8A0B4" w14:textId="77777777" w:rsidR="00A123E4" w:rsidRPr="00805D6A" w:rsidRDefault="00A123E4" w:rsidP="00650070">
            <w:pPr>
              <w:spacing w:after="0"/>
              <w:rPr>
                <w:ins w:id="41" w:author="Steve Baker [NESO]" w:date="2025-10-16T12:05:00Z" w16du:dateUtc="2025-10-16T11:05:00Z"/>
                <w:sz w:val="22"/>
                <w:szCs w:val="22"/>
              </w:rPr>
            </w:pPr>
          </w:p>
        </w:tc>
      </w:tr>
    </w:tbl>
    <w:p w14:paraId="1FE4F979" w14:textId="77777777" w:rsidR="00492F02" w:rsidRDefault="00492F02">
      <w:pPr>
        <w:pStyle w:val="Heading5"/>
        <w:rPr>
          <w:i/>
          <w:iCs/>
          <w:sz w:val="24"/>
        </w:rPr>
      </w:pPr>
    </w:p>
    <w:p w14:paraId="1FE4F97A" w14:textId="77777777" w:rsidR="0041404C" w:rsidRPr="0041404C" w:rsidRDefault="0041404C" w:rsidP="0041404C"/>
    <w:p w14:paraId="1FE4F97B" w14:textId="77777777" w:rsidR="00492F02" w:rsidRDefault="00492F02">
      <w:pPr>
        <w:pStyle w:val="Heading5"/>
        <w:rPr>
          <w:i/>
          <w:iCs/>
          <w:sz w:val="24"/>
        </w:rPr>
      </w:pPr>
      <w:r>
        <w:rPr>
          <w:i/>
          <w:iCs/>
          <w:sz w:val="24"/>
        </w:rPr>
        <w:t>STC Procedure Change Control History</w:t>
      </w:r>
    </w:p>
    <w:p w14:paraId="1FE4F97C" w14:textId="77777777" w:rsidR="00B63625" w:rsidRPr="00B63625" w:rsidRDefault="00B63625" w:rsidP="00B63625"/>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1FE4F980" w14:textId="77777777" w:rsidTr="002F6107">
        <w:tc>
          <w:tcPr>
            <w:tcW w:w="1526" w:type="dxa"/>
          </w:tcPr>
          <w:p w14:paraId="1FE4F97D" w14:textId="77777777" w:rsidR="00492F02" w:rsidRDefault="00492F02">
            <w:pPr>
              <w:spacing w:after="0"/>
            </w:pPr>
            <w:r>
              <w:t>Issue 001</w:t>
            </w:r>
          </w:p>
        </w:tc>
        <w:tc>
          <w:tcPr>
            <w:tcW w:w="1417" w:type="dxa"/>
          </w:tcPr>
          <w:p w14:paraId="1FE4F97E" w14:textId="77777777" w:rsidR="00492F02" w:rsidRDefault="005C47B4" w:rsidP="005C47B4">
            <w:pPr>
              <w:spacing w:after="0"/>
            </w:pPr>
            <w:r>
              <w:t>04</w:t>
            </w:r>
            <w:r w:rsidR="00B63625">
              <w:t>/1</w:t>
            </w:r>
            <w:r>
              <w:t>1</w:t>
            </w:r>
            <w:r w:rsidR="00D33B57">
              <w:t>/201</w:t>
            </w:r>
            <w:r w:rsidR="00DE297E">
              <w:t>5</w:t>
            </w:r>
          </w:p>
        </w:tc>
        <w:tc>
          <w:tcPr>
            <w:tcW w:w="5579" w:type="dxa"/>
          </w:tcPr>
          <w:p w14:paraId="1FE4F97F" w14:textId="77777777" w:rsidR="00492F02" w:rsidRDefault="00642998" w:rsidP="00D33B57">
            <w:pPr>
              <w:pStyle w:val="Header"/>
              <w:tabs>
                <w:tab w:val="clear" w:pos="4153"/>
                <w:tab w:val="clear" w:pos="8306"/>
              </w:tabs>
              <w:autoSpaceDE w:val="0"/>
              <w:autoSpaceDN w:val="0"/>
              <w:adjustRightInd w:val="0"/>
              <w:spacing w:after="0"/>
              <w:rPr>
                <w:lang w:eastAsia="en-GB"/>
              </w:rPr>
            </w:pPr>
            <w:r>
              <w:rPr>
                <w:lang w:eastAsia="en-GB"/>
              </w:rPr>
              <w:t>New STCP</w:t>
            </w:r>
            <w:r w:rsidR="00A41ABC">
              <w:rPr>
                <w:lang w:eastAsia="en-GB"/>
              </w:rPr>
              <w:t>– PM080</w:t>
            </w:r>
          </w:p>
        </w:tc>
      </w:tr>
      <w:tr w:rsidR="00492F02" w14:paraId="1FE4F984" w14:textId="77777777" w:rsidTr="002F6107">
        <w:tc>
          <w:tcPr>
            <w:tcW w:w="1526" w:type="dxa"/>
          </w:tcPr>
          <w:p w14:paraId="1FE4F981" w14:textId="2EB9355A" w:rsidR="00492F02" w:rsidRDefault="00BD3D73">
            <w:pPr>
              <w:spacing w:after="0"/>
            </w:pPr>
            <w:r>
              <w:t>Issue 002</w:t>
            </w:r>
          </w:p>
        </w:tc>
        <w:tc>
          <w:tcPr>
            <w:tcW w:w="1417" w:type="dxa"/>
          </w:tcPr>
          <w:p w14:paraId="1FE4F982" w14:textId="00821259" w:rsidR="00492F02" w:rsidRDefault="00BD3D73">
            <w:pPr>
              <w:spacing w:after="0"/>
            </w:pPr>
            <w:r>
              <w:t>01/04/2019</w:t>
            </w:r>
          </w:p>
        </w:tc>
        <w:tc>
          <w:tcPr>
            <w:tcW w:w="5579" w:type="dxa"/>
          </w:tcPr>
          <w:p w14:paraId="1FE4F983" w14:textId="07B2CE9F" w:rsidR="00492F02" w:rsidRDefault="00BD3D73">
            <w:pPr>
              <w:pStyle w:val="Header"/>
              <w:tabs>
                <w:tab w:val="clear" w:pos="4153"/>
                <w:tab w:val="clear" w:pos="8306"/>
              </w:tabs>
              <w:autoSpaceDE w:val="0"/>
              <w:autoSpaceDN w:val="0"/>
              <w:adjustRightInd w:val="0"/>
              <w:spacing w:after="0"/>
              <w:rPr>
                <w:lang w:eastAsia="en-GB"/>
              </w:rPr>
            </w:pPr>
            <w:r>
              <w:rPr>
                <w:lang w:eastAsia="en-GB"/>
              </w:rPr>
              <w:t>Issue 02 incorporating National Grid Legal Separation changes</w:t>
            </w:r>
          </w:p>
        </w:tc>
      </w:tr>
      <w:tr w:rsidR="002F6107" w14:paraId="1FE4F988" w14:textId="77777777" w:rsidTr="002F6107">
        <w:tc>
          <w:tcPr>
            <w:tcW w:w="1526" w:type="dxa"/>
          </w:tcPr>
          <w:p w14:paraId="1FE4F985" w14:textId="583873F7" w:rsidR="002F6107" w:rsidRDefault="002F6107" w:rsidP="002F6107">
            <w:pPr>
              <w:spacing w:after="0"/>
            </w:pPr>
            <w:r w:rsidRPr="00FC15A3">
              <w:t>Issue 003</w:t>
            </w:r>
          </w:p>
        </w:tc>
        <w:tc>
          <w:tcPr>
            <w:tcW w:w="1417" w:type="dxa"/>
          </w:tcPr>
          <w:p w14:paraId="1FE4F986" w14:textId="4CFFA06D" w:rsidR="002F6107" w:rsidRDefault="00C54971" w:rsidP="002F6107">
            <w:pPr>
              <w:spacing w:after="0"/>
            </w:pPr>
            <w:r>
              <w:t>25</w:t>
            </w:r>
            <w:r w:rsidR="00096099">
              <w:t>/04</w:t>
            </w:r>
            <w:r w:rsidR="002F6107" w:rsidRPr="00FC15A3">
              <w:t>/2023</w:t>
            </w:r>
          </w:p>
        </w:tc>
        <w:tc>
          <w:tcPr>
            <w:tcW w:w="5579" w:type="dxa"/>
          </w:tcPr>
          <w:p w14:paraId="1FE4F987" w14:textId="72C0837F" w:rsidR="002F6107" w:rsidRDefault="002F6107" w:rsidP="002F6107">
            <w:pPr>
              <w:pStyle w:val="Header"/>
              <w:tabs>
                <w:tab w:val="clear" w:pos="4153"/>
                <w:tab w:val="clear" w:pos="8306"/>
              </w:tabs>
              <w:autoSpaceDE w:val="0"/>
              <w:autoSpaceDN w:val="0"/>
              <w:adjustRightInd w:val="0"/>
              <w:spacing w:after="0"/>
              <w:ind w:left="0" w:firstLine="0"/>
              <w:rPr>
                <w:lang w:eastAsia="en-GB"/>
              </w:rPr>
            </w:pPr>
            <w:r w:rsidRPr="00FC15A3">
              <w:t>Issue 003 incorporating use of ‘The Company’ definition as made in the STC</w:t>
            </w:r>
            <w:r w:rsidR="00C54971">
              <w:t>P PM0130</w:t>
            </w:r>
          </w:p>
        </w:tc>
      </w:tr>
    </w:tbl>
    <w:p w14:paraId="1FE4F995" w14:textId="77777777" w:rsidR="00492F02" w:rsidRDefault="00492F02"/>
    <w:p w14:paraId="1FE4F996" w14:textId="77777777" w:rsidR="00492F02" w:rsidRDefault="00492F02">
      <w:pPr>
        <w:keepNext/>
        <w:ind w:left="709" w:hanging="709"/>
      </w:pPr>
    </w:p>
    <w:p w14:paraId="1FE4F997" w14:textId="77777777" w:rsidR="00492F02" w:rsidRDefault="00492F02">
      <w:pPr>
        <w:pStyle w:val="Heading1"/>
        <w:ind w:left="737" w:hanging="737"/>
      </w:pPr>
      <w:r>
        <w:br w:type="page"/>
      </w:r>
      <w:r>
        <w:lastRenderedPageBreak/>
        <w:t xml:space="preserve">Introduction </w:t>
      </w:r>
    </w:p>
    <w:p w14:paraId="1FE4F998" w14:textId="77777777" w:rsidR="00492F02" w:rsidRDefault="00492F02">
      <w:pPr>
        <w:pStyle w:val="Heading2"/>
      </w:pPr>
      <w:r>
        <w:t>Scope</w:t>
      </w:r>
    </w:p>
    <w:p w14:paraId="1FE4F999" w14:textId="44EF839A" w:rsidR="00492F02" w:rsidRDefault="00B87E6A" w:rsidP="0005686C">
      <w:pPr>
        <w:pStyle w:val="Heading3"/>
        <w:tabs>
          <w:tab w:val="clear" w:pos="450"/>
          <w:tab w:val="num" w:pos="900"/>
        </w:tabs>
        <w:ind w:left="900" w:hanging="900"/>
      </w:pPr>
      <w:r>
        <w:t>This procedure</w:t>
      </w:r>
      <w:r w:rsidR="00492F02">
        <w:t xml:space="preserve"> defines the </w:t>
      </w:r>
      <w:r>
        <w:t>interactions</w:t>
      </w:r>
      <w:r w:rsidR="00492F02">
        <w:t xml:space="preserve"> required between </w:t>
      </w:r>
      <w:r w:rsidR="002F6107">
        <w:t>The Company</w:t>
      </w:r>
      <w:r w:rsidR="002F6107" w:rsidRPr="002F6107">
        <w:t>, as defined in the STC and meaning the licence holder with system operator responsibilities,</w:t>
      </w:r>
      <w:r w:rsidR="00492F02">
        <w:t xml:space="preserve"> and the TO(s) for </w:t>
      </w:r>
      <w:r>
        <w:t>the purpose of introduction and management of Active Network Management</w:t>
      </w:r>
      <w:r w:rsidR="00D2728D">
        <w:t xml:space="preserve"> (ANM)</w:t>
      </w:r>
      <w:r>
        <w:t xml:space="preserve"> </w:t>
      </w:r>
      <w:r w:rsidR="00D2728D">
        <w:t>s</w:t>
      </w:r>
      <w:r>
        <w:t>chemes.</w:t>
      </w:r>
    </w:p>
    <w:p w14:paraId="1FE4F99A" w14:textId="77777777" w:rsidR="00F446FE" w:rsidRDefault="00492F02">
      <w:pPr>
        <w:pStyle w:val="Heading3"/>
        <w:tabs>
          <w:tab w:val="clear" w:pos="450"/>
          <w:tab w:val="num" w:pos="900"/>
        </w:tabs>
        <w:ind w:left="900" w:hanging="900"/>
      </w:pPr>
      <w:r>
        <w:t xml:space="preserve">This procedure describes the process for </w:t>
      </w:r>
      <w:r w:rsidR="00B87E6A">
        <w:t>the agreement of the design requirements of ANM</w:t>
      </w:r>
      <w:r w:rsidR="00D2728D">
        <w:t xml:space="preserve"> scheme</w:t>
      </w:r>
      <w:r w:rsidR="00B87E6A">
        <w:t>s and the subsequent verification that the operation of the ANM will discharge the responsibilities of the System Operator satisfactorily</w:t>
      </w:r>
      <w:r w:rsidR="002965B0">
        <w:t>, including its functional performance</w:t>
      </w:r>
      <w:r w:rsidR="00B87E6A">
        <w:t>.</w:t>
      </w:r>
    </w:p>
    <w:p w14:paraId="1FE4F99B" w14:textId="53F4D0C5" w:rsidR="00F446FE" w:rsidRDefault="002F6107">
      <w:pPr>
        <w:pStyle w:val="Heading3"/>
        <w:tabs>
          <w:tab w:val="clear" w:pos="450"/>
          <w:tab w:val="num" w:pos="900"/>
        </w:tabs>
        <w:ind w:left="900" w:hanging="900"/>
      </w:pPr>
      <w:r>
        <w:t>The Company</w:t>
      </w:r>
      <w:r w:rsidR="00492F02">
        <w:t xml:space="preserve"> is</w:t>
      </w:r>
      <w:r w:rsidR="00B87E6A">
        <w:t xml:space="preserve"> responsible for System Operation and thus where the ANM scheme performs actions that would traditionally have been performed by </w:t>
      </w:r>
      <w:r>
        <w:t>The Company</w:t>
      </w:r>
      <w:r w:rsidR="00B805FF">
        <w:t xml:space="preserve"> as </w:t>
      </w:r>
      <w:r w:rsidR="00B87E6A">
        <w:t xml:space="preserve">System Operator (SO) </w:t>
      </w:r>
      <w:r w:rsidR="00674A5E">
        <w:t xml:space="preserve">and thus </w:t>
      </w:r>
      <w:r>
        <w:t>The Company</w:t>
      </w:r>
      <w:r w:rsidR="00911586">
        <w:t xml:space="preserve"> must accept ultimate responsibility for the actions of the ANM scheme</w:t>
      </w:r>
      <w:r w:rsidR="003C2CC2">
        <w:t>.</w:t>
      </w:r>
    </w:p>
    <w:p w14:paraId="1FE4F99C" w14:textId="77777777" w:rsidR="00F446FE" w:rsidRDefault="00492F02">
      <w:pPr>
        <w:pStyle w:val="Heading3"/>
        <w:tabs>
          <w:tab w:val="clear" w:pos="450"/>
          <w:tab w:val="num" w:pos="900"/>
        </w:tabs>
        <w:ind w:left="900" w:hanging="900"/>
      </w:pPr>
      <w:r>
        <w:t xml:space="preserve">Each TO is responsible for the design of the connection and the infrastructure of its Transmission System, </w:t>
      </w:r>
      <w:r w:rsidR="003C2CC2">
        <w:t>including that of the monitoring, signalling and automated control systems therein.</w:t>
      </w:r>
    </w:p>
    <w:p w14:paraId="1FE4F99D" w14:textId="71F9F4CC" w:rsidR="00A60A00" w:rsidRDefault="00492F02">
      <w:pPr>
        <w:pStyle w:val="Heading3"/>
        <w:keepLines/>
        <w:tabs>
          <w:tab w:val="clear" w:pos="450"/>
          <w:tab w:val="num" w:pos="900"/>
        </w:tabs>
        <w:ind w:left="900" w:hanging="900"/>
      </w:pPr>
      <w:r>
        <w:t xml:space="preserve">This procedure applies to </w:t>
      </w:r>
      <w:r w:rsidR="002F6107">
        <w:t>The Company</w:t>
      </w:r>
      <w:r>
        <w:t xml:space="preserve"> and each TO.</w:t>
      </w:r>
    </w:p>
    <w:p w14:paraId="1FE4F99E" w14:textId="77777777" w:rsidR="00A60A00" w:rsidRDefault="00492F02">
      <w:pPr>
        <w:pStyle w:val="Heading3"/>
        <w:keepLines/>
        <w:tabs>
          <w:tab w:val="clear" w:pos="450"/>
          <w:tab w:val="num" w:pos="900"/>
        </w:tabs>
        <w:ind w:left="900" w:hanging="900"/>
      </w:pPr>
      <w:r>
        <w:t>For the purposes of this document, the TOs are</w:t>
      </w:r>
      <w:r w:rsidR="0041404C">
        <w:t xml:space="preserve"> </w:t>
      </w:r>
    </w:p>
    <w:p w14:paraId="0E3C2B67" w14:textId="77777777" w:rsidR="00BD3D73" w:rsidRDefault="00BD3D73">
      <w:pPr>
        <w:pStyle w:val="BulletList"/>
        <w:tabs>
          <w:tab w:val="clear" w:pos="1551"/>
          <w:tab w:val="num" w:pos="1400"/>
        </w:tabs>
        <w:ind w:left="1418" w:hanging="518"/>
      </w:pPr>
      <w:r>
        <w:t>NGET;</w:t>
      </w:r>
    </w:p>
    <w:p w14:paraId="1FE4F99F" w14:textId="3559C2B8" w:rsidR="00A60A00" w:rsidRDefault="00492F02">
      <w:pPr>
        <w:pStyle w:val="BulletList"/>
        <w:tabs>
          <w:tab w:val="clear" w:pos="1551"/>
          <w:tab w:val="num" w:pos="1400"/>
        </w:tabs>
        <w:ind w:left="1418" w:hanging="518"/>
      </w:pPr>
      <w:r>
        <w:t xml:space="preserve">SPT; </w:t>
      </w:r>
    </w:p>
    <w:p w14:paraId="1FE4F9A0" w14:textId="0C13FBBD" w:rsidR="00A60A00" w:rsidRDefault="00492F02">
      <w:pPr>
        <w:pStyle w:val="BulletList"/>
        <w:tabs>
          <w:tab w:val="clear" w:pos="1551"/>
          <w:tab w:val="num" w:pos="1400"/>
        </w:tabs>
        <w:ind w:left="1418" w:hanging="518"/>
      </w:pPr>
      <w:r>
        <w:t>SHET</w:t>
      </w:r>
      <w:ins w:id="42" w:author="Steve Baker [NESO]" w:date="2025-10-16T12:06:00Z" w16du:dateUtc="2025-10-16T11:06:00Z">
        <w:r w:rsidR="00557BD0">
          <w:t>;</w:t>
        </w:r>
      </w:ins>
      <w:del w:id="43" w:author="Steve Baker [NESO]" w:date="2025-10-16T12:06:00Z" w16du:dateUtc="2025-10-16T11:06:00Z">
        <w:r w:rsidDel="00557BD0">
          <w:delText>.</w:delText>
        </w:r>
      </w:del>
    </w:p>
    <w:p w14:paraId="1FE4F9A1" w14:textId="6CB5F084" w:rsidR="00A60A00" w:rsidRDefault="00620A2C">
      <w:pPr>
        <w:pStyle w:val="BulletList"/>
        <w:tabs>
          <w:tab w:val="clear" w:pos="1551"/>
          <w:tab w:val="num" w:pos="1400"/>
        </w:tabs>
        <w:ind w:left="902" w:firstLine="0"/>
        <w:rPr>
          <w:ins w:id="44" w:author="Steve Baker [NESO]" w:date="2025-10-16T12:06:00Z" w16du:dateUtc="2025-10-16T11:06:00Z"/>
        </w:rPr>
      </w:pPr>
      <w:r>
        <w:t>All Offshore Transmission Licence holders as appointed from time to time by the Authority</w:t>
      </w:r>
      <w:ins w:id="45" w:author="Steve Baker [NESO]" w:date="2025-10-16T12:06:00Z" w16du:dateUtc="2025-10-16T11:06:00Z">
        <w:r w:rsidR="00557BD0">
          <w:t>;</w:t>
        </w:r>
      </w:ins>
      <w:del w:id="46" w:author="Steve Baker [NESO]" w:date="2025-10-16T12:06:00Z" w16du:dateUtc="2025-10-16T11:06:00Z">
        <w:r w:rsidR="00B401CE" w:rsidDel="00557BD0">
          <w:delText>.</w:delText>
        </w:r>
      </w:del>
    </w:p>
    <w:p w14:paraId="6FE61715" w14:textId="61A2065E" w:rsidR="00A70782" w:rsidRDefault="00A70782">
      <w:pPr>
        <w:pStyle w:val="BulletList"/>
        <w:tabs>
          <w:tab w:val="clear" w:pos="1551"/>
          <w:tab w:val="num" w:pos="1400"/>
        </w:tabs>
        <w:ind w:left="902" w:firstLine="0"/>
      </w:pPr>
      <w:ins w:id="47" w:author="Steve Baker [NESO]" w:date="2025-10-16T12:06:00Z" w16du:dateUtc="2025-10-16T11:06:00Z">
        <w:r>
          <w:rPr>
            <w:rStyle w:val="normaltextrun"/>
            <w:rFonts w:cs="Arial"/>
            <w:color w:val="D13438"/>
            <w:u w:val="single"/>
            <w:shd w:val="clear" w:color="auto" w:fill="FFFFFF"/>
            <w:lang w:val="en-US"/>
          </w:rPr>
          <w:t>All Competitively Appointed Transmission License holders as appointed by Ofgem.</w:t>
        </w:r>
      </w:ins>
    </w:p>
    <w:p w14:paraId="1FE4F9A2" w14:textId="77777777" w:rsidR="00736329" w:rsidRDefault="002002F2" w:rsidP="002002F2">
      <w:pPr>
        <w:pStyle w:val="Heading3"/>
        <w:keepLines/>
        <w:tabs>
          <w:tab w:val="clear" w:pos="450"/>
          <w:tab w:val="num" w:pos="900"/>
        </w:tabs>
        <w:ind w:left="900" w:hanging="900"/>
      </w:pPr>
      <w:r>
        <w:t xml:space="preserve">It is anticipated that ANM schemes would initially only be considered where inter-tripping would be too complex or impractical. </w:t>
      </w:r>
      <w:r w:rsidR="00736329">
        <w:t xml:space="preserve">Additionally, ANMs may be used to regulate generation </w:t>
      </w:r>
      <w:r w:rsidR="00D006F4">
        <w:t xml:space="preserve">in </w:t>
      </w:r>
      <w:r w:rsidR="00736329">
        <w:t xml:space="preserve">highly congested areas of the network </w:t>
      </w:r>
      <w:r w:rsidR="00D006F4">
        <w:t>where</w:t>
      </w:r>
      <w:r w:rsidR="00736329">
        <w:t xml:space="preserve"> a methodology </w:t>
      </w:r>
      <w:r w:rsidR="00D006F4">
        <w:t>for</w:t>
      </w:r>
      <w:r w:rsidR="00736329">
        <w:t xml:space="preserve"> the apportionment of TEC between affected generators has been agreed.</w:t>
      </w:r>
    </w:p>
    <w:p w14:paraId="1FE4F9A3" w14:textId="77777777" w:rsidR="00AC3B53" w:rsidRDefault="00736329" w:rsidP="00AE41FC">
      <w:pPr>
        <w:pStyle w:val="Heading3"/>
        <w:keepLines/>
        <w:tabs>
          <w:tab w:val="clear" w:pos="450"/>
          <w:tab w:val="num" w:pos="900"/>
        </w:tabs>
        <w:ind w:left="900" w:hanging="900"/>
      </w:pPr>
      <w:r>
        <w:t>ANM schemes would normally be employed</w:t>
      </w:r>
      <w:r w:rsidR="00AE41FC">
        <w:t>:</w:t>
      </w:r>
      <w:r>
        <w:t xml:space="preserve"> </w:t>
      </w:r>
    </w:p>
    <w:p w14:paraId="1FE4F9A4" w14:textId="77777777" w:rsidR="00AE41FC" w:rsidRDefault="00B63625" w:rsidP="00B63625">
      <w:pPr>
        <w:pStyle w:val="Heading4"/>
        <w:tabs>
          <w:tab w:val="clear" w:pos="450"/>
          <w:tab w:val="num" w:pos="851"/>
        </w:tabs>
        <w:ind w:left="851" w:hanging="851"/>
      </w:pPr>
      <w:r>
        <w:t>T</w:t>
      </w:r>
      <w:r w:rsidR="00AE41FC">
        <w:t>o</w:t>
      </w:r>
      <w:r>
        <w:t xml:space="preserve"> </w:t>
      </w:r>
      <w:r w:rsidR="00AE41FC">
        <w:t>manage shorter term conditions that may apply in advance of network reinforcement.</w:t>
      </w:r>
    </w:p>
    <w:p w14:paraId="1FE4F9A5" w14:textId="77777777" w:rsidR="00AE41FC" w:rsidRDefault="00AE41FC" w:rsidP="00B63625">
      <w:pPr>
        <w:pStyle w:val="Heading4"/>
        <w:tabs>
          <w:tab w:val="clear" w:pos="450"/>
          <w:tab w:val="num" w:pos="851"/>
        </w:tabs>
        <w:ind w:left="851" w:hanging="851"/>
      </w:pPr>
      <w:r>
        <w:t>to manage enduring operation of generators where reinforcement of the Transmission System may not be economic.</w:t>
      </w:r>
    </w:p>
    <w:p w14:paraId="1FE4F9A6" w14:textId="1D313125" w:rsidR="0053793E" w:rsidRDefault="0053793E" w:rsidP="00AC3B53">
      <w:pPr>
        <w:pStyle w:val="Heading3"/>
        <w:keepLines/>
        <w:tabs>
          <w:tab w:val="clear" w:pos="450"/>
          <w:tab w:val="num" w:pos="900"/>
        </w:tabs>
        <w:ind w:left="900" w:hanging="900"/>
      </w:pPr>
      <w:r>
        <w:t xml:space="preserve">An ANM scheme developed in accordance with this procedure would not perform any predictive functions as these would be carried out within the Energy Balancing System owned by </w:t>
      </w:r>
      <w:r w:rsidR="002F6107">
        <w:t>The Company</w:t>
      </w:r>
      <w:r>
        <w:t>. This would be reviewed periodically as the technology advances.</w:t>
      </w:r>
    </w:p>
    <w:p w14:paraId="1FE4F9A7" w14:textId="577D00F4" w:rsidR="009F317D" w:rsidRDefault="009F317D" w:rsidP="00AC3B53">
      <w:pPr>
        <w:pStyle w:val="Heading3"/>
        <w:keepLines/>
        <w:tabs>
          <w:tab w:val="clear" w:pos="450"/>
          <w:tab w:val="num" w:pos="900"/>
        </w:tabs>
        <w:ind w:left="900" w:hanging="900"/>
      </w:pPr>
      <w:r>
        <w:t xml:space="preserve">An ANM scheme may be proposed by a TO to facilitate connection of generation or by </w:t>
      </w:r>
      <w:r w:rsidR="002F6107">
        <w:t>The Company</w:t>
      </w:r>
      <w:r>
        <w:t xml:space="preserve"> to manage system </w:t>
      </w:r>
      <w:r w:rsidR="00B805FF">
        <w:t xml:space="preserve">operation </w:t>
      </w:r>
      <w:r>
        <w:t xml:space="preserve">issues. Where generation constraints may be a determinant in the suitability of an ANM scheme, an estimation of that cost shall be provided by </w:t>
      </w:r>
      <w:r w:rsidR="002F6107">
        <w:t>The Company</w:t>
      </w:r>
      <w:r>
        <w:t>.</w:t>
      </w:r>
      <w:r w:rsidR="0005549B">
        <w:t xml:space="preserve"> </w:t>
      </w:r>
      <w:r w:rsidR="00B805FF">
        <w:t xml:space="preserve">Such a request by </w:t>
      </w:r>
      <w:r w:rsidR="002F6107">
        <w:t>The Company</w:t>
      </w:r>
      <w:r w:rsidR="00B805FF">
        <w:t xml:space="preserve"> would be made via</w:t>
      </w:r>
      <w:r w:rsidR="0015569C">
        <w:t xml:space="preserve"> </w:t>
      </w:r>
      <w:r w:rsidR="00B805FF">
        <w:t>a Planning Request in accordance with STCP16-1.</w:t>
      </w:r>
    </w:p>
    <w:p w14:paraId="1FE4F9A8" w14:textId="77777777" w:rsidR="00A60A00" w:rsidRDefault="00A60A00">
      <w:pPr>
        <w:pStyle w:val="BulletList"/>
        <w:tabs>
          <w:tab w:val="clear" w:pos="1551"/>
          <w:tab w:val="num" w:pos="1400"/>
        </w:tabs>
        <w:ind w:left="902" w:firstLine="0"/>
      </w:pPr>
    </w:p>
    <w:p w14:paraId="1FE4F9A9" w14:textId="77777777" w:rsidR="00574FE9" w:rsidRDefault="00574FE9" w:rsidP="00574FE9">
      <w:pPr>
        <w:pStyle w:val="BulletList"/>
        <w:tabs>
          <w:tab w:val="clear" w:pos="1551"/>
        </w:tabs>
        <w:ind w:left="900" w:firstLine="0"/>
      </w:pPr>
    </w:p>
    <w:p w14:paraId="1FE4F9AA" w14:textId="77777777" w:rsidR="00492F02" w:rsidRDefault="00492F02">
      <w:pPr>
        <w:pStyle w:val="Heading2"/>
      </w:pPr>
      <w:r>
        <w:lastRenderedPageBreak/>
        <w:t xml:space="preserve">Objectives </w:t>
      </w:r>
    </w:p>
    <w:p w14:paraId="1FE4F9AB" w14:textId="719A80F5" w:rsidR="00A60A00" w:rsidRDefault="00492F02">
      <w:pPr>
        <w:pStyle w:val="Heading3"/>
        <w:tabs>
          <w:tab w:val="clear" w:pos="450"/>
          <w:tab w:val="num" w:pos="900"/>
        </w:tabs>
        <w:ind w:left="900" w:hanging="900"/>
      </w:pPr>
      <w:r>
        <w:t>The objective of this procedure is to detail:</w:t>
      </w:r>
      <w:r w:rsidR="00F75D66">
        <w:t>-</w:t>
      </w:r>
      <w:r>
        <w:t xml:space="preserve">how the </w:t>
      </w:r>
      <w:r w:rsidR="003C2CC2">
        <w:t xml:space="preserve">TO(s) and </w:t>
      </w:r>
      <w:r w:rsidR="002F6107">
        <w:t>The Company</w:t>
      </w:r>
      <w:r w:rsidR="003C2CC2">
        <w:t xml:space="preserve"> will agree the initial design requirements of an ANM scheme</w:t>
      </w:r>
      <w:r w:rsidR="00A56B46">
        <w:t>:-</w:t>
      </w:r>
    </w:p>
    <w:p w14:paraId="1FE4F9AC" w14:textId="4F521B8F" w:rsidR="00A60A00" w:rsidRDefault="003C2CC2">
      <w:pPr>
        <w:pStyle w:val="Heading3"/>
        <w:tabs>
          <w:tab w:val="clear" w:pos="450"/>
          <w:tab w:val="num" w:pos="900"/>
        </w:tabs>
        <w:ind w:left="900" w:hanging="900"/>
      </w:pPr>
      <w:r>
        <w:t xml:space="preserve">how the TO(s) and </w:t>
      </w:r>
      <w:r w:rsidR="002F6107">
        <w:t>The Company</w:t>
      </w:r>
      <w:r>
        <w:t xml:space="preserve"> will agree the final design of an ANM scheme</w:t>
      </w:r>
      <w:r w:rsidR="00A56B46">
        <w:t>.</w:t>
      </w:r>
    </w:p>
    <w:p w14:paraId="1FE4F9AD" w14:textId="1BF80DCD" w:rsidR="00A60A00" w:rsidRDefault="003C2CC2">
      <w:pPr>
        <w:pStyle w:val="Heading3"/>
        <w:tabs>
          <w:tab w:val="clear" w:pos="450"/>
          <w:tab w:val="num" w:pos="900"/>
        </w:tabs>
        <w:ind w:left="900" w:hanging="900"/>
      </w:pPr>
      <w:r>
        <w:t xml:space="preserve">how the TO(s) and </w:t>
      </w:r>
      <w:r w:rsidR="002F6107">
        <w:t>The Company</w:t>
      </w:r>
      <w:r>
        <w:t xml:space="preserve"> will agree the final testing and commissioning of an ANM scheme</w:t>
      </w:r>
      <w:r w:rsidR="00A56B46">
        <w:t>.</w:t>
      </w:r>
    </w:p>
    <w:p w14:paraId="1FE4F9AE" w14:textId="77777777" w:rsidR="00A60A00" w:rsidRDefault="00247685">
      <w:pPr>
        <w:pStyle w:val="Heading3"/>
        <w:tabs>
          <w:tab w:val="clear" w:pos="450"/>
          <w:tab w:val="num" w:pos="900"/>
        </w:tabs>
        <w:ind w:left="900" w:hanging="900"/>
      </w:pPr>
      <w:r>
        <w:t xml:space="preserve">how </w:t>
      </w:r>
      <w:r w:rsidR="002965B0">
        <w:t>updates to the</w:t>
      </w:r>
      <w:r>
        <w:t xml:space="preserve"> design of an ANM scheme</w:t>
      </w:r>
      <w:r w:rsidR="002965B0">
        <w:t xml:space="preserve"> will be implemented as a result of operational issues, network changes, connection of new generation etc</w:t>
      </w:r>
      <w:r w:rsidR="00A56B46">
        <w:t>.</w:t>
      </w:r>
    </w:p>
    <w:p w14:paraId="1FE4F9AF" w14:textId="77777777" w:rsidR="00A60A00" w:rsidRDefault="00492F02">
      <w:pPr>
        <w:pStyle w:val="Heading3"/>
        <w:tabs>
          <w:tab w:val="clear" w:pos="450"/>
          <w:tab w:val="num" w:pos="900"/>
        </w:tabs>
        <w:ind w:left="900" w:hanging="900"/>
      </w:pPr>
      <w:r>
        <w:t xml:space="preserve">the </w:t>
      </w:r>
      <w:r w:rsidR="0032280A">
        <w:t xml:space="preserve">operational </w:t>
      </w:r>
      <w:r>
        <w:t>lines of communication to be used</w:t>
      </w:r>
      <w:r w:rsidR="00A56B46">
        <w:t>.</w:t>
      </w:r>
    </w:p>
    <w:p w14:paraId="1FE4F9B0" w14:textId="77777777" w:rsidR="00A56B46" w:rsidRDefault="00A56B46" w:rsidP="00A56B46">
      <w:pPr>
        <w:pStyle w:val="Heading3"/>
        <w:numPr>
          <w:ilvl w:val="0"/>
          <w:numId w:val="0"/>
        </w:numPr>
        <w:ind w:left="900"/>
      </w:pPr>
    </w:p>
    <w:p w14:paraId="1FE4F9B1" w14:textId="77777777" w:rsidR="00492F02" w:rsidRDefault="00492F02">
      <w:pPr>
        <w:pStyle w:val="Heading1"/>
      </w:pPr>
      <w:r>
        <w:t>Key Definitions</w:t>
      </w:r>
    </w:p>
    <w:p w14:paraId="1FE4F9B2" w14:textId="77777777" w:rsidR="00492F02" w:rsidRDefault="00492F02">
      <w:pPr>
        <w:pStyle w:val="Heading2"/>
      </w:pPr>
      <w:r>
        <w:t xml:space="preserve">For the purposes of </w:t>
      </w:r>
      <w:r w:rsidR="00C352F9">
        <w:t>this STCP</w:t>
      </w:r>
      <w:r>
        <w:t>:</w:t>
      </w:r>
    </w:p>
    <w:p w14:paraId="1FE4F9B3" w14:textId="77777777" w:rsidR="00EB6524" w:rsidRPr="00EB6524" w:rsidRDefault="00EB6524" w:rsidP="00C352F9">
      <w:pPr>
        <w:pStyle w:val="Heading3"/>
        <w:tabs>
          <w:tab w:val="clear" w:pos="450"/>
          <w:tab w:val="num" w:pos="900"/>
        </w:tabs>
        <w:ind w:left="900" w:hanging="900"/>
      </w:pPr>
      <w:r>
        <w:t>An ANM scheme is a system which manages generator outputs such that circuit loading in steady state pre and post-fault conditions a</w:t>
      </w:r>
      <w:r w:rsidR="007E3C58">
        <w:t>re managed within agreed limits.</w:t>
      </w:r>
    </w:p>
    <w:p w14:paraId="1FE4F9B4" w14:textId="77777777" w:rsidR="00C352F9" w:rsidRDefault="00FF72BB" w:rsidP="00C352F9">
      <w:pPr>
        <w:pStyle w:val="Heading3"/>
        <w:tabs>
          <w:tab w:val="clear" w:pos="450"/>
          <w:tab w:val="num" w:pos="900"/>
        </w:tabs>
        <w:ind w:left="900" w:hanging="900"/>
      </w:pPr>
      <w:r>
        <w:rPr>
          <w:b/>
        </w:rPr>
        <w:t xml:space="preserve">Type 1: </w:t>
      </w:r>
      <w:r w:rsidR="00C352F9">
        <w:rPr>
          <w:b/>
        </w:rPr>
        <w:t>ANM(Distribution)</w:t>
      </w:r>
      <w:r w:rsidR="00492F02">
        <w:t xml:space="preserve"> means </w:t>
      </w:r>
      <w:r w:rsidR="00C352F9">
        <w:t xml:space="preserve">an Active Network Management scheme that </w:t>
      </w:r>
      <w:r w:rsidR="000E7D78">
        <w:t xml:space="preserve">monitors and </w:t>
      </w:r>
      <w:r w:rsidR="00C352F9">
        <w:t xml:space="preserve">acts on plant within the </w:t>
      </w:r>
      <w:r w:rsidR="00674A5E">
        <w:t xml:space="preserve">Distribution </w:t>
      </w:r>
      <w:r w:rsidR="00C352F9">
        <w:t xml:space="preserve">Network </w:t>
      </w:r>
      <w:r w:rsidR="00AB3A52">
        <w:t>O</w:t>
      </w:r>
      <w:r w:rsidR="00C352F9">
        <w:t xml:space="preserve">perator’s </w:t>
      </w:r>
      <w:r w:rsidR="00674A5E">
        <w:t xml:space="preserve">(DNO’s) </w:t>
      </w:r>
      <w:r w:rsidR="00C352F9">
        <w:t>system</w:t>
      </w:r>
      <w:r w:rsidR="00AB3A52">
        <w:t>.</w:t>
      </w:r>
      <w:r w:rsidR="007E3C58">
        <w:t xml:space="preserve"> This type of ANM will not be subject to the requirements of this STCP.</w:t>
      </w:r>
    </w:p>
    <w:p w14:paraId="1FE4F9B5" w14:textId="77777777" w:rsidR="00C352F9" w:rsidRDefault="00FF72BB" w:rsidP="00C352F9">
      <w:pPr>
        <w:pStyle w:val="Heading3"/>
        <w:tabs>
          <w:tab w:val="clear" w:pos="450"/>
          <w:tab w:val="num" w:pos="900"/>
        </w:tabs>
        <w:ind w:left="900" w:hanging="900"/>
      </w:pPr>
      <w:r>
        <w:rPr>
          <w:b/>
        </w:rPr>
        <w:t xml:space="preserve">Type 2: </w:t>
      </w:r>
      <w:r w:rsidR="00C352F9">
        <w:rPr>
          <w:b/>
        </w:rPr>
        <w:t>ANM(Local</w:t>
      </w:r>
      <w:r w:rsidR="001C05EC">
        <w:rPr>
          <w:b/>
        </w:rPr>
        <w:t>, Non BM</w:t>
      </w:r>
      <w:r w:rsidR="00C352F9">
        <w:rPr>
          <w:b/>
        </w:rPr>
        <w:t xml:space="preserve">) </w:t>
      </w:r>
      <w:r w:rsidR="00C352F9">
        <w:t xml:space="preserve">means an Active Network Management scheme that acts on plant </w:t>
      </w:r>
      <w:r w:rsidR="00EB6524">
        <w:t>on the Network Operator’s side of</w:t>
      </w:r>
      <w:r w:rsidR="00C352F9">
        <w:t xml:space="preserve"> Grid Supply Point</w:t>
      </w:r>
      <w:r w:rsidR="00EB6524">
        <w:t xml:space="preserve"> busbars</w:t>
      </w:r>
      <w:r w:rsidR="00C352F9">
        <w:t xml:space="preserve"> </w:t>
      </w:r>
      <w:r w:rsidR="00EB6524">
        <w:t xml:space="preserve">but </w:t>
      </w:r>
      <w:r w:rsidR="00C352F9">
        <w:t>regulate</w:t>
      </w:r>
      <w:r w:rsidR="00674A5E">
        <w:t>s</w:t>
      </w:r>
      <w:r w:rsidR="00C352F9">
        <w:t xml:space="preserve"> power flows on the Transmission System.</w:t>
      </w:r>
      <w:r w:rsidR="00920B03">
        <w:t xml:space="preserve"> This scheme </w:t>
      </w:r>
      <w:r w:rsidR="001C05EC">
        <w:t>will not</w:t>
      </w:r>
      <w:r w:rsidR="00920B03">
        <w:t xml:space="preserve"> act upon </w:t>
      </w:r>
      <w:r w:rsidR="001F3C34">
        <w:t>BM</w:t>
      </w:r>
      <w:r w:rsidR="00F00AB9">
        <w:t xml:space="preserve"> </w:t>
      </w:r>
      <w:r w:rsidR="007E3C58">
        <w:t>participants</w:t>
      </w:r>
      <w:r w:rsidR="00920B03">
        <w:t>.</w:t>
      </w:r>
      <w:r w:rsidR="007E3C58">
        <w:t xml:space="preserve"> This type of ANM </w:t>
      </w:r>
      <w:r w:rsidR="001F3C34">
        <w:t>may</w:t>
      </w:r>
      <w:r w:rsidR="007E3C58">
        <w:t xml:space="preserve"> be subject to the requirements of this STCP.</w:t>
      </w:r>
    </w:p>
    <w:p w14:paraId="1FE4F9B6" w14:textId="77777777" w:rsidR="001C05EC" w:rsidRDefault="001C05EC" w:rsidP="001C05EC">
      <w:pPr>
        <w:pStyle w:val="Heading3"/>
        <w:tabs>
          <w:tab w:val="clear" w:pos="450"/>
          <w:tab w:val="num" w:pos="900"/>
        </w:tabs>
        <w:ind w:left="900" w:hanging="900"/>
      </w:pPr>
      <w:r>
        <w:rPr>
          <w:b/>
        </w:rPr>
        <w:t xml:space="preserve">Type 3: ANM(Local, BM) </w:t>
      </w:r>
      <w:r>
        <w:t xml:space="preserve">means an Active Network Management scheme that acts on plant </w:t>
      </w:r>
      <w:r w:rsidR="00EB6524">
        <w:t xml:space="preserve">on the Network Operator’s side of </w:t>
      </w:r>
      <w:r>
        <w:t xml:space="preserve">Grid Supply </w:t>
      </w:r>
      <w:r w:rsidR="00EB6524">
        <w:t xml:space="preserve">Point busbars </w:t>
      </w:r>
      <w:r w:rsidR="00674A5E">
        <w:t>and</w:t>
      </w:r>
      <w:r>
        <w:t xml:space="preserve"> regulate</w:t>
      </w:r>
      <w:r w:rsidR="00674A5E">
        <w:t>s</w:t>
      </w:r>
      <w:r>
        <w:t xml:space="preserve"> power flows on the Transmission System. This scheme would </w:t>
      </w:r>
      <w:r w:rsidR="001F3C34" w:rsidRPr="001F3C34">
        <w:t>impact on a BMU or the operation of the BM</w:t>
      </w:r>
      <w:r>
        <w:t>.</w:t>
      </w:r>
    </w:p>
    <w:p w14:paraId="1FE4F9B7" w14:textId="77777777" w:rsidR="0088378E" w:rsidRDefault="00FF72BB" w:rsidP="00C5364F">
      <w:pPr>
        <w:pStyle w:val="Heading3"/>
        <w:tabs>
          <w:tab w:val="clear" w:pos="450"/>
          <w:tab w:val="num" w:pos="900"/>
        </w:tabs>
        <w:ind w:left="902" w:hanging="902"/>
      </w:pPr>
      <w:r>
        <w:rPr>
          <w:b/>
        </w:rPr>
        <w:t xml:space="preserve">Type </w:t>
      </w:r>
      <w:r w:rsidR="00AB3A52">
        <w:rPr>
          <w:b/>
        </w:rPr>
        <w:t>4</w:t>
      </w:r>
      <w:r>
        <w:rPr>
          <w:b/>
        </w:rPr>
        <w:t xml:space="preserve">: </w:t>
      </w:r>
      <w:r w:rsidR="0088378E" w:rsidRPr="00813575">
        <w:rPr>
          <w:b/>
        </w:rPr>
        <w:t>ANM(</w:t>
      </w:r>
      <w:r w:rsidR="00FC18A0">
        <w:rPr>
          <w:b/>
        </w:rPr>
        <w:t>Radial</w:t>
      </w:r>
      <w:r w:rsidR="0088378E" w:rsidRPr="00813575">
        <w:rPr>
          <w:b/>
        </w:rPr>
        <w:t>Wider</w:t>
      </w:r>
      <w:r w:rsidR="001C05EC">
        <w:rPr>
          <w:b/>
        </w:rPr>
        <w:t>, BM</w:t>
      </w:r>
      <w:r w:rsidR="0088378E" w:rsidRPr="00813575">
        <w:rPr>
          <w:b/>
        </w:rPr>
        <w:t xml:space="preserve">) </w:t>
      </w:r>
      <w:r w:rsidR="0088378E">
        <w:t>means an Active Network Management scheme</w:t>
      </w:r>
      <w:r w:rsidR="0088378E" w:rsidRPr="0088378E">
        <w:t xml:space="preserve"> </w:t>
      </w:r>
      <w:r w:rsidR="0088378E">
        <w:t xml:space="preserve">that acts on plant </w:t>
      </w:r>
      <w:r w:rsidR="00FC18A0">
        <w:t>on a wholly radial section of the transmission network</w:t>
      </w:r>
      <w:r w:rsidR="0088378E">
        <w:t xml:space="preserve"> including </w:t>
      </w:r>
      <w:r w:rsidR="0041789C">
        <w:t xml:space="preserve">participants </w:t>
      </w:r>
      <w:r w:rsidR="00920B03">
        <w:t xml:space="preserve">within the </w:t>
      </w:r>
      <w:r w:rsidR="001F3C34">
        <w:t>BM</w:t>
      </w:r>
      <w:r w:rsidR="0088378E">
        <w:t xml:space="preserve"> and does regulate power flows on Transmission </w:t>
      </w:r>
      <w:r w:rsidR="00FC18A0">
        <w:t>Circuits</w:t>
      </w:r>
      <w:r w:rsidR="0088378E">
        <w:t>.</w:t>
      </w:r>
      <w:r w:rsidR="00FC18A0">
        <w:t xml:space="preserve"> In this case the load sharing of the circuits may be predetermined and thus not require further analysis. </w:t>
      </w:r>
    </w:p>
    <w:p w14:paraId="1FE4F9B8" w14:textId="16362494" w:rsidR="00A60A00" w:rsidRDefault="00852E98" w:rsidP="00C5364F">
      <w:pPr>
        <w:pStyle w:val="Heading3"/>
        <w:tabs>
          <w:tab w:val="clear" w:pos="450"/>
          <w:tab w:val="num" w:pos="900"/>
        </w:tabs>
        <w:ind w:left="902" w:hanging="902"/>
      </w:pPr>
      <w:r>
        <w:rPr>
          <w:b/>
        </w:rPr>
        <w:t xml:space="preserve">ANM Steering Group </w:t>
      </w:r>
      <w:r w:rsidRPr="00852E98">
        <w:t xml:space="preserve">means a team made up of named representatives from </w:t>
      </w:r>
      <w:r w:rsidR="002F6107">
        <w:t>The Company</w:t>
      </w:r>
      <w:r w:rsidRPr="00852E98">
        <w:t>, Host</w:t>
      </w:r>
      <w:r w:rsidR="00E7230A">
        <w:t xml:space="preserve"> TO,</w:t>
      </w:r>
      <w:r>
        <w:t xml:space="preserve"> Affected TO and other Aff</w:t>
      </w:r>
      <w:r w:rsidRPr="00852E98">
        <w:t>ected TOs as appropriate</w:t>
      </w:r>
      <w:r w:rsidR="00E7230A">
        <w:t xml:space="preserve"> within the Boundary of Influence</w:t>
      </w:r>
      <w:r w:rsidRPr="00852E98">
        <w:t>.</w:t>
      </w:r>
      <w:r>
        <w:t xml:space="preserve"> The ANM Steering Group shall be formed to oversee the design, development and implementation of ANM schemes including the overall programme. It shall be responsible for resolving any disagreements that may occur at their first instance </w:t>
      </w:r>
      <w:r w:rsidR="00372BB7">
        <w:t>in order that escalation may be minimised. Dialogue shall take place in person, by e-mail, telephone or video conference as appropriate whether relating to individual or multiple schemes.</w:t>
      </w:r>
    </w:p>
    <w:p w14:paraId="1FE4F9B9" w14:textId="77777777" w:rsidR="00ED5110" w:rsidRDefault="00ED5110" w:rsidP="00C5364F">
      <w:pPr>
        <w:pStyle w:val="Heading3"/>
        <w:tabs>
          <w:tab w:val="clear" w:pos="450"/>
          <w:tab w:val="num" w:pos="902"/>
        </w:tabs>
        <w:ind w:left="902" w:hanging="902"/>
      </w:pPr>
      <w:r w:rsidRPr="00B5080E">
        <w:rPr>
          <w:b/>
        </w:rPr>
        <w:t>Network Operator</w:t>
      </w:r>
      <w:r>
        <w:t xml:space="preserve"> (Replicated from Grid Code for completeness)</w:t>
      </w:r>
      <w:r w:rsidR="00B5080E">
        <w:t xml:space="preserve"> </w:t>
      </w:r>
      <w:r>
        <w:t>A person with a User System directly connected to the National Electricity Transmission System to which Customers and/or Power Stations (not forming part of the User System) are connected, acting in its capacity as an operator of the User System, but shall not include a person acting in the capacity of an Externally Interconnected System Operator or a Generator in respect of OTSUA.</w:t>
      </w:r>
    </w:p>
    <w:p w14:paraId="1FE4F9BA" w14:textId="77777777" w:rsidR="00C352F9" w:rsidRPr="00C352F9" w:rsidRDefault="00C352F9" w:rsidP="00C352F9"/>
    <w:p w14:paraId="1FE4F9BB" w14:textId="77777777" w:rsidR="00492F02" w:rsidRDefault="00492F02">
      <w:pPr>
        <w:pStyle w:val="Heading1"/>
      </w:pPr>
      <w:r>
        <w:lastRenderedPageBreak/>
        <w:t>Procedure</w:t>
      </w:r>
    </w:p>
    <w:p w14:paraId="1FE4F9BC" w14:textId="77777777" w:rsidR="00A60A00" w:rsidRDefault="00920B03">
      <w:pPr>
        <w:pStyle w:val="Heading2"/>
        <w:spacing w:before="120"/>
      </w:pPr>
      <w:r>
        <w:t>Setting of ANM Design Requirements</w:t>
      </w:r>
    </w:p>
    <w:p w14:paraId="1FE4F9BD" w14:textId="43F95334" w:rsidR="00A60A00" w:rsidRDefault="00813575">
      <w:pPr>
        <w:pStyle w:val="Heading3"/>
        <w:tabs>
          <w:tab w:val="clear" w:pos="450"/>
          <w:tab w:val="num" w:pos="900"/>
        </w:tabs>
        <w:ind w:left="900" w:hanging="900"/>
      </w:pPr>
      <w:r w:rsidRPr="001A1F9F">
        <w:t xml:space="preserve">It is anticipated that the agreement of </w:t>
      </w:r>
      <w:r w:rsidR="004A74CF">
        <w:t xml:space="preserve">outline </w:t>
      </w:r>
      <w:r w:rsidRPr="001A1F9F">
        <w:t xml:space="preserve">design requirements would necessarily take place within the 3 month generation application timescale. </w:t>
      </w:r>
      <w:r w:rsidR="00920B03" w:rsidRPr="001A1F9F">
        <w:t xml:space="preserve">This shall be the responsibility of the TO but </w:t>
      </w:r>
      <w:r w:rsidR="002F6107">
        <w:t>The Company</w:t>
      </w:r>
      <w:r w:rsidR="00920B03" w:rsidRPr="001A1F9F">
        <w:t xml:space="preserve"> </w:t>
      </w:r>
      <w:r w:rsidR="00674A5E">
        <w:t xml:space="preserve">as SO </w:t>
      </w:r>
      <w:r w:rsidR="00920B03" w:rsidRPr="001A1F9F">
        <w:t>shall be consulted in cases wher</w:t>
      </w:r>
      <w:r w:rsidR="00424E85" w:rsidRPr="001A1F9F">
        <w:t>e</w:t>
      </w:r>
      <w:r w:rsidR="00920B03" w:rsidRPr="001A1F9F">
        <w:t xml:space="preserve"> generators within the Balancing Market may be </w:t>
      </w:r>
      <w:r w:rsidR="002965B0" w:rsidRPr="001A1F9F">
        <w:t>impacted</w:t>
      </w:r>
      <w:r w:rsidR="00920B03" w:rsidRPr="001A1F9F">
        <w:t>.</w:t>
      </w:r>
      <w:r w:rsidR="002965B0" w:rsidRPr="001A1F9F">
        <w:t xml:space="preserve"> In these cases</w:t>
      </w:r>
      <w:r w:rsidRPr="001A1F9F">
        <w:t xml:space="preserve">, </w:t>
      </w:r>
      <w:r w:rsidR="0015569C">
        <w:t>the</w:t>
      </w:r>
      <w:r w:rsidRPr="001A1F9F">
        <w:t xml:space="preserve"> functional</w:t>
      </w:r>
      <w:r w:rsidR="002965B0" w:rsidRPr="001A1F9F">
        <w:t xml:space="preserve"> </w:t>
      </w:r>
      <w:r w:rsidRPr="001A1F9F">
        <w:t>specification</w:t>
      </w:r>
      <w:r w:rsidR="002965B0" w:rsidRPr="001A1F9F">
        <w:t xml:space="preserve"> </w:t>
      </w:r>
      <w:r w:rsidR="0015569C">
        <w:t xml:space="preserve">shall be developed jointly between the TO and </w:t>
      </w:r>
      <w:r w:rsidR="002F6107">
        <w:t>The Company</w:t>
      </w:r>
      <w:r w:rsidR="00F446FE">
        <w:t xml:space="preserve"> </w:t>
      </w:r>
      <w:r w:rsidR="0015569C">
        <w:t>before being</w:t>
      </w:r>
      <w:r w:rsidRPr="001A1F9F">
        <w:t xml:space="preserve"> submitted to </w:t>
      </w:r>
      <w:r w:rsidR="002F6107">
        <w:t>The Company</w:t>
      </w:r>
      <w:r w:rsidRPr="001A1F9F">
        <w:t xml:space="preserve"> for </w:t>
      </w:r>
      <w:r w:rsidR="0015569C">
        <w:t xml:space="preserve">final </w:t>
      </w:r>
      <w:r w:rsidRPr="001A1F9F">
        <w:t xml:space="preserve">approval. </w:t>
      </w:r>
      <w:r w:rsidR="002F6107">
        <w:t>The Company</w:t>
      </w:r>
      <w:r w:rsidRPr="001A1F9F">
        <w:t xml:space="preserve"> shall respond </w:t>
      </w:r>
      <w:r w:rsidR="001357CB">
        <w:t xml:space="preserve">in accordance with the timetable in Appendix A. </w:t>
      </w:r>
      <w:r w:rsidR="002F6107">
        <w:t>The Company</w:t>
      </w:r>
      <w:r w:rsidR="001357CB">
        <w:t xml:space="preserve"> will liaise with the TO if changes are required to ensure that its obligations as System Operator would be discharged fairly and economically</w:t>
      </w:r>
      <w:r w:rsidR="00616368">
        <w:t xml:space="preserve">. The detailed design of the ANM would take place on a timescale agreed between the TO and </w:t>
      </w:r>
      <w:r w:rsidR="002F6107">
        <w:t>The Company</w:t>
      </w:r>
      <w:r w:rsidR="0005549B">
        <w:t xml:space="preserve"> on a project specific basis</w:t>
      </w:r>
      <w:r w:rsidR="00616368">
        <w:t>.</w:t>
      </w:r>
    </w:p>
    <w:p w14:paraId="1FE4F9BE" w14:textId="77777777" w:rsidR="002002F2" w:rsidRDefault="00616368">
      <w:pPr>
        <w:pStyle w:val="Heading3"/>
        <w:tabs>
          <w:tab w:val="clear" w:pos="450"/>
          <w:tab w:val="num" w:pos="900"/>
        </w:tabs>
        <w:ind w:left="900" w:hanging="900"/>
      </w:pPr>
      <w:r>
        <w:t xml:space="preserve">When </w:t>
      </w:r>
      <w:r w:rsidR="0005549B">
        <w:t>required, the</w:t>
      </w:r>
      <w:r w:rsidR="005C777F">
        <w:t xml:space="preserve"> </w:t>
      </w:r>
      <w:r>
        <w:t xml:space="preserve">functional specification </w:t>
      </w:r>
      <w:r w:rsidR="005C777F">
        <w:t xml:space="preserve">of </w:t>
      </w:r>
      <w:r>
        <w:t xml:space="preserve">a specific </w:t>
      </w:r>
      <w:r w:rsidR="005C777F">
        <w:t xml:space="preserve">ANM scheme shall </w:t>
      </w:r>
      <w:r>
        <w:t>detail performance</w:t>
      </w:r>
      <w:r w:rsidR="005C777F">
        <w:t xml:space="preserve"> in the event of loss of communication between the ANM and generator(s) or mal</w:t>
      </w:r>
      <w:r w:rsidR="00AA23FF">
        <w:t>-</w:t>
      </w:r>
      <w:r w:rsidR="005C777F">
        <w:t>operation of the ANM</w:t>
      </w:r>
      <w:r w:rsidR="00FC672D">
        <w:t xml:space="preserve"> </w:t>
      </w:r>
      <w:r w:rsidR="005C777F">
        <w:t>that the generator(s) output shall ramp down to zero</w:t>
      </w:r>
      <w:r>
        <w:t>, or a pre-determined level,</w:t>
      </w:r>
      <w:r w:rsidR="005C777F">
        <w:t xml:space="preserve"> over an agreed and pre-determined period. </w:t>
      </w:r>
      <w:r w:rsidR="00BC25A6">
        <w:t>T</w:t>
      </w:r>
      <w:r w:rsidR="006F4185">
        <w:t xml:space="preserve">he post-event generation output value </w:t>
      </w:r>
      <w:r w:rsidR="00BC25A6">
        <w:t xml:space="preserve">shall be set </w:t>
      </w:r>
      <w:r w:rsidR="006F4185">
        <w:t>tak</w:t>
      </w:r>
      <w:r w:rsidR="00BC25A6">
        <w:t>ing</w:t>
      </w:r>
      <w:r w:rsidR="006F4185">
        <w:t xml:space="preserve"> due cognizance of voltage issues </w:t>
      </w:r>
      <w:r w:rsidR="00BC25A6">
        <w:t xml:space="preserve">and </w:t>
      </w:r>
      <w:r w:rsidR="006F4185">
        <w:t>circuit loading.</w:t>
      </w:r>
      <w:r w:rsidR="00936DA4">
        <w:t xml:space="preserve"> It is anticipated that in some circumstances, the use of inter-tripping may also be required if the ANM response time would be unacceptable.</w:t>
      </w:r>
    </w:p>
    <w:p w14:paraId="1FE4F9BF" w14:textId="77777777" w:rsidR="002002F2" w:rsidRDefault="005C777F">
      <w:pPr>
        <w:pStyle w:val="Heading3"/>
        <w:tabs>
          <w:tab w:val="clear" w:pos="450"/>
          <w:tab w:val="num" w:pos="900"/>
        </w:tabs>
        <w:ind w:left="900" w:hanging="900"/>
      </w:pPr>
      <w:r>
        <w:t>The ANM scheme shall provide agreed alarm/status indications to the IEMS</w:t>
      </w:r>
      <w:r w:rsidR="00BC25A6">
        <w:t>/</w:t>
      </w:r>
      <w:r w:rsidR="00BC25A6" w:rsidRPr="00BC25A6">
        <w:t xml:space="preserve"> </w:t>
      </w:r>
      <w:r w:rsidR="00BC25A6">
        <w:t>Energy Balancing System (EBS)</w:t>
      </w:r>
      <w:r>
        <w:t>.</w:t>
      </w:r>
    </w:p>
    <w:p w14:paraId="1FE4F9C0" w14:textId="77777777" w:rsidR="002002F2" w:rsidRDefault="00936DA4">
      <w:pPr>
        <w:pStyle w:val="Heading3"/>
        <w:tabs>
          <w:tab w:val="clear" w:pos="450"/>
          <w:tab w:val="num" w:pos="900"/>
        </w:tabs>
        <w:ind w:left="900" w:hanging="900"/>
      </w:pPr>
      <w:r w:rsidRPr="00936DA4">
        <w:t xml:space="preserve">Single points of failure causing the loss of </w:t>
      </w:r>
      <w:r>
        <w:t xml:space="preserve">ANM </w:t>
      </w:r>
      <w:r w:rsidRPr="00936DA4">
        <w:t xml:space="preserve">functionality such </w:t>
      </w:r>
      <w:r>
        <w:t>as those</w:t>
      </w:r>
      <w:r w:rsidRPr="00936DA4">
        <w:t xml:space="preserve"> detailed in 3.1.2 shall be eliminated as far as reasonably practicable.</w:t>
      </w:r>
    </w:p>
    <w:p w14:paraId="1FE4F9C1" w14:textId="60EF8C42" w:rsidR="002002F2" w:rsidRDefault="00626B0B">
      <w:pPr>
        <w:pStyle w:val="Heading3"/>
        <w:tabs>
          <w:tab w:val="clear" w:pos="450"/>
          <w:tab w:val="num" w:pos="900"/>
        </w:tabs>
        <w:ind w:left="900" w:hanging="900"/>
      </w:pPr>
      <w:r>
        <w:t xml:space="preserve">Consideration shall be given to avoidance of spurious overload alarm creation in </w:t>
      </w:r>
      <w:r w:rsidR="002F6107">
        <w:t>The Company</w:t>
      </w:r>
      <w:r>
        <w:t xml:space="preserve"> Control Room by the incorporation of damping and allowance for metering-tolerances into the ANM design.</w:t>
      </w:r>
    </w:p>
    <w:p w14:paraId="1FE4F9C2" w14:textId="77777777" w:rsidR="00497831" w:rsidRDefault="00497831">
      <w:pPr>
        <w:pStyle w:val="Heading3"/>
        <w:tabs>
          <w:tab w:val="clear" w:pos="450"/>
          <w:tab w:val="num" w:pos="900"/>
        </w:tabs>
        <w:ind w:left="900" w:hanging="900"/>
      </w:pPr>
      <w:r>
        <w:t>Consideration shall be given to the use of state estimation and checks using correlation of data items to alleviate the risks caused by metering errors.</w:t>
      </w:r>
    </w:p>
    <w:p w14:paraId="1FE4F9C3" w14:textId="60E4A8F3" w:rsidR="00497831" w:rsidRDefault="00497831">
      <w:pPr>
        <w:pStyle w:val="Heading3"/>
        <w:tabs>
          <w:tab w:val="clear" w:pos="450"/>
          <w:tab w:val="num" w:pos="900"/>
        </w:tabs>
        <w:ind w:left="900" w:hanging="900"/>
      </w:pPr>
      <w:r>
        <w:t xml:space="preserve">The usage of pre-fault, post-fault and short term overload rating of circuits by the ANM scheme shall be agreed between the TO and </w:t>
      </w:r>
      <w:r w:rsidR="002F6107">
        <w:t>The Company</w:t>
      </w:r>
      <w:r>
        <w:t xml:space="preserve">. </w:t>
      </w:r>
    </w:p>
    <w:p w14:paraId="1FE4F9C4" w14:textId="77777777" w:rsidR="00A56B46" w:rsidRDefault="00A56B46" w:rsidP="00B401CE">
      <w:pPr>
        <w:pStyle w:val="Heading3"/>
        <w:numPr>
          <w:ilvl w:val="0"/>
          <w:numId w:val="0"/>
        </w:numPr>
        <w:ind w:left="900"/>
      </w:pPr>
    </w:p>
    <w:p w14:paraId="1FE4F9C5" w14:textId="0A5F2CE4" w:rsidR="00A60A00" w:rsidRDefault="00FF72BB">
      <w:pPr>
        <w:pStyle w:val="Heading2"/>
        <w:spacing w:before="120"/>
      </w:pPr>
      <w:r>
        <w:t xml:space="preserve">Interface of ANM Scheme with </w:t>
      </w:r>
      <w:r w:rsidR="002F6107">
        <w:t>The Company</w:t>
      </w:r>
      <w:r>
        <w:t xml:space="preserve"> Energy Balancing System</w:t>
      </w:r>
    </w:p>
    <w:p w14:paraId="1FE4F9C6" w14:textId="2A62E9DE" w:rsidR="002002F2" w:rsidRDefault="00FF72BB">
      <w:pPr>
        <w:pStyle w:val="Heading3"/>
        <w:tabs>
          <w:tab w:val="clear" w:pos="450"/>
          <w:tab w:val="num" w:pos="900"/>
        </w:tabs>
        <w:ind w:left="900" w:hanging="900"/>
      </w:pPr>
      <w:r w:rsidRPr="001A1F9F">
        <w:t xml:space="preserve">It is anticipated that </w:t>
      </w:r>
      <w:r w:rsidR="001C05EC">
        <w:t>ANMs of Type 3 and Type 4</w:t>
      </w:r>
      <w:r>
        <w:t xml:space="preserve"> would </w:t>
      </w:r>
      <w:r w:rsidR="00C71059">
        <w:t xml:space="preserve">require </w:t>
      </w:r>
      <w:r>
        <w:t xml:space="preserve">an interface with </w:t>
      </w:r>
      <w:r w:rsidR="002F6107">
        <w:t>The Company</w:t>
      </w:r>
      <w:r>
        <w:t xml:space="preserve"> Energy </w:t>
      </w:r>
      <w:r w:rsidR="00F446FE">
        <w:t>B</w:t>
      </w:r>
      <w:r>
        <w:t>alancing System</w:t>
      </w:r>
      <w:r w:rsidR="00674A5E">
        <w:t xml:space="preserve"> (EBS)</w:t>
      </w:r>
      <w:r>
        <w:t xml:space="preserve"> whether this is direct or indirect via an interface unit. The technical requirements of the interface shall be specified and agreed in advance of detailed ANM design.</w:t>
      </w:r>
      <w:r w:rsidR="00C71059">
        <w:t xml:space="preserve"> It is envisaged that a standardised interface will be developed.</w:t>
      </w:r>
    </w:p>
    <w:p w14:paraId="1FE4F9C7" w14:textId="77777777" w:rsidR="00A56B46" w:rsidRDefault="00A56B46" w:rsidP="00B401CE">
      <w:pPr>
        <w:pStyle w:val="Heading3"/>
        <w:numPr>
          <w:ilvl w:val="0"/>
          <w:numId w:val="0"/>
        </w:numPr>
        <w:ind w:left="900"/>
      </w:pPr>
    </w:p>
    <w:p w14:paraId="1FE4F9C8" w14:textId="77777777" w:rsidR="00F477B2" w:rsidRDefault="00424E85" w:rsidP="00436A7E">
      <w:pPr>
        <w:pStyle w:val="Heading2"/>
        <w:spacing w:before="120"/>
      </w:pPr>
      <w:r>
        <w:t>Approval of ANM Design</w:t>
      </w:r>
    </w:p>
    <w:p w14:paraId="1FE4F9C9" w14:textId="762EA42F" w:rsidR="00A60A00" w:rsidRDefault="001357CB">
      <w:pPr>
        <w:pStyle w:val="Heading3"/>
        <w:tabs>
          <w:tab w:val="clear" w:pos="450"/>
          <w:tab w:val="num" w:pos="900"/>
        </w:tabs>
        <w:ind w:left="900" w:hanging="900"/>
      </w:pPr>
      <w:r>
        <w:t>In</w:t>
      </w:r>
      <w:r w:rsidRPr="001A1F9F">
        <w:t xml:space="preserve"> </w:t>
      </w:r>
      <w:r>
        <w:t>applicable</w:t>
      </w:r>
      <w:r w:rsidRPr="001A1F9F">
        <w:t xml:space="preserve"> cases,</w:t>
      </w:r>
      <w:r w:rsidR="001C05EC">
        <w:t xml:space="preserve"> namely Types 2, 3 and 4,</w:t>
      </w:r>
      <w:r w:rsidRPr="001A1F9F">
        <w:t xml:space="preserve"> once a </w:t>
      </w:r>
      <w:r>
        <w:t>design has been finalised</w:t>
      </w:r>
      <w:r w:rsidR="00587262">
        <w:t xml:space="preserve"> </w:t>
      </w:r>
      <w:r w:rsidRPr="001A1F9F">
        <w:t xml:space="preserve">this shall be submitted to </w:t>
      </w:r>
      <w:r w:rsidR="002F6107">
        <w:t>The Company</w:t>
      </w:r>
      <w:r w:rsidRPr="001A1F9F">
        <w:t xml:space="preserve"> for approval. </w:t>
      </w:r>
      <w:r w:rsidR="002F6107">
        <w:t>The Company</w:t>
      </w:r>
      <w:r w:rsidRPr="001A1F9F">
        <w:t xml:space="preserve"> shall respond </w:t>
      </w:r>
      <w:r>
        <w:t xml:space="preserve">in accordance with the timetable in Appendix A. </w:t>
      </w:r>
      <w:r w:rsidR="002F6107">
        <w:t>The Company</w:t>
      </w:r>
      <w:r>
        <w:t xml:space="preserve"> will liaise with the TO if </w:t>
      </w:r>
      <w:r>
        <w:lastRenderedPageBreak/>
        <w:t>changes are required to ensure that its obligations as System Operator would be discharged fairly and economically</w:t>
      </w:r>
      <w:r w:rsidR="00C71059">
        <w:t xml:space="preserve"> in accordance with its licence</w:t>
      </w:r>
      <w:r>
        <w:t>.</w:t>
      </w:r>
      <w:r w:rsidR="00542168">
        <w:t xml:space="preserve"> </w:t>
      </w:r>
    </w:p>
    <w:p w14:paraId="1FE4F9CA" w14:textId="77777777" w:rsidR="00A60A00" w:rsidRDefault="00542168">
      <w:pPr>
        <w:pStyle w:val="Heading3"/>
        <w:tabs>
          <w:tab w:val="clear" w:pos="450"/>
          <w:tab w:val="num" w:pos="900"/>
        </w:tabs>
        <w:ind w:left="900" w:hanging="900"/>
      </w:pPr>
      <w:r>
        <w:t>The content of the Design Specification shall comprise of the following as a minimum:-</w:t>
      </w:r>
    </w:p>
    <w:p w14:paraId="1FE4F9CB" w14:textId="77777777" w:rsidR="00A60A00" w:rsidRDefault="00542168">
      <w:pPr>
        <w:pStyle w:val="Heading3"/>
        <w:tabs>
          <w:tab w:val="clear" w:pos="450"/>
          <w:tab w:val="num" w:pos="900"/>
        </w:tabs>
        <w:ind w:left="900" w:hanging="900"/>
      </w:pPr>
      <w:r>
        <w:t>Block/functional diagram and detailed description of modes of operation</w:t>
      </w:r>
      <w:r w:rsidR="00A56B46">
        <w:t>.</w:t>
      </w:r>
    </w:p>
    <w:p w14:paraId="1FE4F9CC" w14:textId="77777777" w:rsidR="00A60A00" w:rsidRDefault="00542168">
      <w:pPr>
        <w:pStyle w:val="Heading3"/>
        <w:tabs>
          <w:tab w:val="clear" w:pos="450"/>
          <w:tab w:val="num" w:pos="900"/>
        </w:tabs>
        <w:ind w:left="900" w:hanging="900"/>
      </w:pPr>
      <w:r>
        <w:t>Fall-back modes of operation in the event of communication failure and timescale of actio</w:t>
      </w:r>
      <w:r w:rsidR="006875C1">
        <w:t>n</w:t>
      </w:r>
      <w:r w:rsidR="00A56B46">
        <w:t>.</w:t>
      </w:r>
    </w:p>
    <w:p w14:paraId="1FE4F9CD" w14:textId="77777777" w:rsidR="00A60A00" w:rsidRDefault="006875C1">
      <w:pPr>
        <w:pStyle w:val="Heading3"/>
        <w:tabs>
          <w:tab w:val="clear" w:pos="450"/>
          <w:tab w:val="num" w:pos="900"/>
        </w:tabs>
        <w:ind w:left="900" w:hanging="900"/>
      </w:pPr>
      <w:r>
        <w:t>Generation plant within scope</w:t>
      </w:r>
      <w:r w:rsidR="00A56B46">
        <w:t>.</w:t>
      </w:r>
    </w:p>
    <w:p w14:paraId="1FE4F9CE" w14:textId="77777777" w:rsidR="00A60A00" w:rsidRDefault="006875C1">
      <w:pPr>
        <w:pStyle w:val="Heading3"/>
        <w:tabs>
          <w:tab w:val="clear" w:pos="450"/>
          <w:tab w:val="num" w:pos="900"/>
        </w:tabs>
        <w:ind w:left="900" w:hanging="900"/>
      </w:pPr>
      <w:r>
        <w:t>Circuits monitored for loading</w:t>
      </w:r>
      <w:r w:rsidR="00A56B46">
        <w:t>.</w:t>
      </w:r>
    </w:p>
    <w:p w14:paraId="1FE4F9CF" w14:textId="77777777" w:rsidR="00A60A00" w:rsidRDefault="006875C1">
      <w:pPr>
        <w:pStyle w:val="Heading3"/>
        <w:tabs>
          <w:tab w:val="clear" w:pos="450"/>
          <w:tab w:val="num" w:pos="900"/>
        </w:tabs>
        <w:ind w:left="900" w:hanging="900"/>
      </w:pPr>
      <w:r>
        <w:t>Fall-back modes of operation in the event of ANM failure and timescale of action</w:t>
      </w:r>
      <w:r w:rsidR="00A56B46">
        <w:t>.</w:t>
      </w:r>
    </w:p>
    <w:p w14:paraId="1FE4F9D0" w14:textId="77777777" w:rsidR="00A60A00" w:rsidRDefault="006875C1">
      <w:pPr>
        <w:pStyle w:val="Heading3"/>
        <w:tabs>
          <w:tab w:val="clear" w:pos="450"/>
          <w:tab w:val="num" w:pos="900"/>
        </w:tabs>
        <w:ind w:left="900" w:hanging="900"/>
      </w:pPr>
      <w:r>
        <w:t>Generation ranking order input requirements (if applicable)</w:t>
      </w:r>
      <w:r w:rsidR="00A56B46">
        <w:t>.</w:t>
      </w:r>
      <w:r w:rsidR="00450EA6" w:rsidRPr="00450EA6">
        <w:t xml:space="preserve"> </w:t>
      </w:r>
    </w:p>
    <w:p w14:paraId="1FE4F9D1" w14:textId="77777777" w:rsidR="00A60A00" w:rsidRDefault="00185A9A">
      <w:pPr>
        <w:pStyle w:val="Heading3"/>
        <w:tabs>
          <w:tab w:val="clear" w:pos="450"/>
          <w:tab w:val="num" w:pos="900"/>
        </w:tabs>
        <w:ind w:left="900" w:hanging="900"/>
      </w:pPr>
      <w:r>
        <w:t>Targets for reliability and mean time between failures of the ANM, including associated systems (eg Communications and SCADA)</w:t>
      </w:r>
      <w:r w:rsidR="00A56B46">
        <w:t>.</w:t>
      </w:r>
    </w:p>
    <w:p w14:paraId="1FE4F9D2" w14:textId="77777777" w:rsidR="00A60A00" w:rsidRDefault="00450EA6">
      <w:pPr>
        <w:pStyle w:val="Heading3"/>
        <w:tabs>
          <w:tab w:val="clear" w:pos="450"/>
          <w:tab w:val="num" w:pos="900"/>
        </w:tabs>
        <w:ind w:left="900" w:hanging="900"/>
      </w:pPr>
      <w:r>
        <w:t>Duplication of systems to improve reliability</w:t>
      </w:r>
      <w:r w:rsidR="00A56B46">
        <w:t>.</w:t>
      </w:r>
    </w:p>
    <w:p w14:paraId="1FE4F9D3" w14:textId="77777777" w:rsidR="00A60A00" w:rsidRDefault="00450EA6">
      <w:pPr>
        <w:pStyle w:val="Heading3"/>
        <w:tabs>
          <w:tab w:val="clear" w:pos="450"/>
          <w:tab w:val="num" w:pos="900"/>
        </w:tabs>
        <w:ind w:left="900" w:hanging="900"/>
      </w:pPr>
      <w:r>
        <w:t xml:space="preserve">Manual override facilities if </w:t>
      </w:r>
      <w:r w:rsidR="0053793E">
        <w:t>required/</w:t>
      </w:r>
      <w:r>
        <w:t>applicable</w:t>
      </w:r>
      <w:r w:rsidR="00A56B46">
        <w:t>.</w:t>
      </w:r>
    </w:p>
    <w:p w14:paraId="1FE4F9D4" w14:textId="77777777" w:rsidR="00A60A00" w:rsidRDefault="00450EA6">
      <w:pPr>
        <w:pStyle w:val="Heading3"/>
        <w:tabs>
          <w:tab w:val="clear" w:pos="450"/>
          <w:tab w:val="num" w:pos="900"/>
        </w:tabs>
        <w:ind w:left="900" w:hanging="900"/>
      </w:pPr>
      <w:r>
        <w:t>Potential for extension of ANM Scheme</w:t>
      </w:r>
      <w:r w:rsidR="00A56B46">
        <w:t>.</w:t>
      </w:r>
    </w:p>
    <w:p w14:paraId="1FE4F9D5" w14:textId="77777777" w:rsidR="00A60A00" w:rsidRDefault="00450EA6">
      <w:pPr>
        <w:pStyle w:val="Heading3"/>
        <w:tabs>
          <w:tab w:val="clear" w:pos="450"/>
          <w:tab w:val="num" w:pos="900"/>
        </w:tabs>
        <w:ind w:left="900" w:hanging="900"/>
      </w:pPr>
      <w:r>
        <w:t>Planned unavailability for maintenance; including frequency and duration</w:t>
      </w:r>
      <w:r w:rsidR="00A56B46">
        <w:t>.</w:t>
      </w:r>
    </w:p>
    <w:p w14:paraId="1FE4F9D6" w14:textId="77777777" w:rsidR="00A60A00" w:rsidRDefault="006C114F">
      <w:pPr>
        <w:pStyle w:val="Heading3"/>
        <w:tabs>
          <w:tab w:val="clear" w:pos="450"/>
          <w:tab w:val="num" w:pos="900"/>
        </w:tabs>
        <w:ind w:left="900" w:hanging="900"/>
      </w:pPr>
      <w:r>
        <w:t>Fault rectification methodology including anticipated timescales</w:t>
      </w:r>
      <w:r w:rsidR="0053793E">
        <w:t>.</w:t>
      </w:r>
    </w:p>
    <w:p w14:paraId="1FE4F9D7" w14:textId="77777777" w:rsidR="00A60A00" w:rsidRDefault="00EB2E53">
      <w:pPr>
        <w:pStyle w:val="Heading3"/>
        <w:tabs>
          <w:tab w:val="clear" w:pos="450"/>
          <w:tab w:val="num" w:pos="900"/>
        </w:tabs>
        <w:ind w:left="900" w:hanging="900"/>
      </w:pPr>
      <w:r>
        <w:t>Demonstrate that due consideration has been given to the application of Demand Control and to system frequency containment.</w:t>
      </w:r>
    </w:p>
    <w:p w14:paraId="1FE4F9D8" w14:textId="77777777" w:rsidR="00813575" w:rsidRDefault="00813575" w:rsidP="00436A7E">
      <w:pPr>
        <w:pStyle w:val="Heading3"/>
        <w:numPr>
          <w:ilvl w:val="0"/>
          <w:numId w:val="0"/>
        </w:numPr>
        <w:tabs>
          <w:tab w:val="num" w:pos="2970"/>
        </w:tabs>
        <w:ind w:left="900"/>
      </w:pPr>
    </w:p>
    <w:p w14:paraId="1FE4F9D9" w14:textId="77777777" w:rsidR="00F446FE" w:rsidRDefault="00E7199F">
      <w:pPr>
        <w:pStyle w:val="Heading2"/>
        <w:spacing w:before="120"/>
      </w:pPr>
      <w:r>
        <w:t>Approval of ANM Algorithm</w:t>
      </w:r>
      <w:r w:rsidRPr="00E7199F">
        <w:t xml:space="preserve"> </w:t>
      </w:r>
    </w:p>
    <w:p w14:paraId="1FE4F9DA" w14:textId="765D972E" w:rsidR="00A60A00" w:rsidRDefault="004777BB">
      <w:pPr>
        <w:pStyle w:val="Heading3"/>
        <w:tabs>
          <w:tab w:val="clear" w:pos="450"/>
          <w:tab w:val="num" w:pos="900"/>
        </w:tabs>
        <w:ind w:left="900" w:hanging="900"/>
      </w:pPr>
      <w:r>
        <w:t>On completion of the design</w:t>
      </w:r>
      <w:r w:rsidR="00372BB7">
        <w:t xml:space="preserve"> </w:t>
      </w:r>
      <w:r>
        <w:t xml:space="preserve">process, the TO shall submit the algorithm to </w:t>
      </w:r>
      <w:r w:rsidR="002F6107">
        <w:t>The Company</w:t>
      </w:r>
      <w:r>
        <w:t xml:space="preserve"> for approval of its functionality with respe</w:t>
      </w:r>
      <w:r w:rsidR="00372BB7">
        <w:t>ct to the operational expectations</w:t>
      </w:r>
      <w:r>
        <w:t xml:space="preserve"> </w:t>
      </w:r>
      <w:r w:rsidR="00372BB7">
        <w:lastRenderedPageBreak/>
        <w:t>placed</w:t>
      </w:r>
      <w:r>
        <w:t xml:space="preserve"> </w:t>
      </w:r>
      <w:r w:rsidR="00116760">
        <w:t xml:space="preserve">on </w:t>
      </w:r>
      <w:r>
        <w:t>the System Operator</w:t>
      </w:r>
      <w:r w:rsidR="00372BB7">
        <w:t xml:space="preserve"> in its duty to manage generation in an economic, efficient and coordinated manner.</w:t>
      </w:r>
    </w:p>
    <w:p w14:paraId="1FE4F9DB" w14:textId="7F7DC681" w:rsidR="00A60A00" w:rsidRDefault="004777BB">
      <w:pPr>
        <w:pStyle w:val="Heading3"/>
        <w:tabs>
          <w:tab w:val="clear" w:pos="450"/>
          <w:tab w:val="num" w:pos="900"/>
        </w:tabs>
        <w:ind w:left="900" w:hanging="900"/>
      </w:pPr>
      <w:r>
        <w:t xml:space="preserve">Any issues shall be resolved between </w:t>
      </w:r>
      <w:r w:rsidR="002F6107">
        <w:t>The Company</w:t>
      </w:r>
      <w:r>
        <w:t xml:space="preserve"> and the TO.</w:t>
      </w:r>
    </w:p>
    <w:p w14:paraId="1FE4F9DC" w14:textId="77777777" w:rsidR="0053793E" w:rsidRDefault="004777BB" w:rsidP="0053793E">
      <w:pPr>
        <w:pStyle w:val="Heading3"/>
        <w:tabs>
          <w:tab w:val="clear" w:pos="450"/>
          <w:tab w:val="num" w:pos="900"/>
        </w:tabs>
        <w:ind w:left="900" w:hanging="900"/>
      </w:pPr>
      <w:r w:rsidRPr="001A1F9F">
        <w:t xml:space="preserve">In the event of dispute, </w:t>
      </w:r>
      <w:r w:rsidR="00372BB7">
        <w:t>resolut</w:t>
      </w:r>
      <w:r>
        <w:t xml:space="preserve">ion shall be obtained by reference to the </w:t>
      </w:r>
      <w:r w:rsidR="00E7230A">
        <w:t>Joint Planning Committee</w:t>
      </w:r>
      <w:r w:rsidR="00A56B46">
        <w:t>.</w:t>
      </w:r>
    </w:p>
    <w:p w14:paraId="1FE4F9DD" w14:textId="77777777" w:rsidR="0053793E" w:rsidRDefault="0053793E" w:rsidP="0053793E">
      <w:pPr>
        <w:pStyle w:val="Heading3"/>
        <w:numPr>
          <w:ilvl w:val="0"/>
          <w:numId w:val="0"/>
        </w:numPr>
        <w:tabs>
          <w:tab w:val="num" w:pos="2970"/>
        </w:tabs>
        <w:ind w:left="900"/>
      </w:pPr>
    </w:p>
    <w:p w14:paraId="1FE4F9DE" w14:textId="77777777" w:rsidR="00185A9A" w:rsidRDefault="00185A9A" w:rsidP="00185A9A">
      <w:pPr>
        <w:pStyle w:val="Heading2"/>
        <w:spacing w:before="120"/>
      </w:pPr>
      <w:r>
        <w:t>Communication of ANM Implementation to Affected Parties</w:t>
      </w:r>
      <w:r w:rsidRPr="00185A9A">
        <w:t xml:space="preserve"> </w:t>
      </w:r>
    </w:p>
    <w:p w14:paraId="1FE4F9DF" w14:textId="77777777" w:rsidR="00A60A00" w:rsidRDefault="00185A9A" w:rsidP="00E66726">
      <w:pPr>
        <w:pStyle w:val="Heading3"/>
        <w:tabs>
          <w:tab w:val="clear" w:pos="450"/>
        </w:tabs>
        <w:ind w:left="851" w:hanging="851"/>
      </w:pPr>
      <w:r>
        <w:t>Generators would be informed through the mechanisms of STCP18-1.</w:t>
      </w:r>
    </w:p>
    <w:p w14:paraId="1FE4F9E0" w14:textId="77777777" w:rsidR="00A56B46" w:rsidRDefault="00185A9A" w:rsidP="00E66726">
      <w:pPr>
        <w:pStyle w:val="Heading3"/>
        <w:tabs>
          <w:tab w:val="clear" w:pos="450"/>
          <w:tab w:val="num" w:pos="851"/>
        </w:tabs>
        <w:ind w:left="851" w:hanging="851"/>
      </w:pPr>
      <w:r>
        <w:t>Network Operators would be informed via the Joint System Development Liaison group under STCP16-1.</w:t>
      </w:r>
    </w:p>
    <w:p w14:paraId="1FE4F9E1" w14:textId="77777777" w:rsidR="00A56B46" w:rsidRDefault="00A56B46" w:rsidP="00B401CE">
      <w:pPr>
        <w:pStyle w:val="Heading3"/>
        <w:numPr>
          <w:ilvl w:val="0"/>
          <w:numId w:val="0"/>
        </w:numPr>
        <w:ind w:left="851"/>
      </w:pPr>
    </w:p>
    <w:p w14:paraId="1FE4F9E2" w14:textId="77777777" w:rsidR="00924DBE" w:rsidRDefault="00924DBE" w:rsidP="00924DBE">
      <w:pPr>
        <w:pStyle w:val="Heading2"/>
        <w:spacing w:before="120"/>
      </w:pPr>
      <w:r>
        <w:t>Life Cycle of ANM Scheme</w:t>
      </w:r>
      <w:r w:rsidRPr="00E7199F">
        <w:t xml:space="preserve"> </w:t>
      </w:r>
    </w:p>
    <w:p w14:paraId="1FE4F9E3" w14:textId="77777777" w:rsidR="00A60A00" w:rsidRDefault="00924DBE" w:rsidP="00E66726">
      <w:pPr>
        <w:pStyle w:val="Heading3"/>
        <w:tabs>
          <w:tab w:val="clear" w:pos="450"/>
        </w:tabs>
        <w:ind w:left="851" w:hanging="851"/>
      </w:pPr>
      <w:r>
        <w:t>Conception</w:t>
      </w:r>
    </w:p>
    <w:p w14:paraId="1FE4F9E4" w14:textId="77777777" w:rsidR="00A60A00" w:rsidRDefault="00924DBE" w:rsidP="00A56B46">
      <w:pPr>
        <w:pStyle w:val="Heading3"/>
        <w:tabs>
          <w:tab w:val="clear" w:pos="450"/>
        </w:tabs>
        <w:ind w:left="851" w:hanging="851"/>
      </w:pPr>
      <w:r>
        <w:t>Design and Development</w:t>
      </w:r>
    </w:p>
    <w:p w14:paraId="1FE4F9E5" w14:textId="17353A60" w:rsidR="00A60A00" w:rsidRDefault="00924DBE" w:rsidP="00E66726">
      <w:pPr>
        <w:pStyle w:val="Heading4"/>
        <w:tabs>
          <w:tab w:val="clear" w:pos="450"/>
        </w:tabs>
        <w:ind w:left="851" w:hanging="851"/>
      </w:pPr>
      <w:r>
        <w:t xml:space="preserve">At this stage the algorithm will be developed and approved by means of liaison between the TO and </w:t>
      </w:r>
      <w:r w:rsidR="002F6107">
        <w:t>The Company</w:t>
      </w:r>
      <w:r>
        <w:t>.</w:t>
      </w:r>
    </w:p>
    <w:p w14:paraId="1FE4F9E6" w14:textId="77777777" w:rsidR="00A60A00" w:rsidRDefault="00924DBE" w:rsidP="00A56B46">
      <w:pPr>
        <w:pStyle w:val="Heading3"/>
        <w:tabs>
          <w:tab w:val="clear" w:pos="450"/>
        </w:tabs>
        <w:ind w:left="851" w:hanging="851"/>
      </w:pPr>
      <w:r>
        <w:t>Factory Acceptance Test</w:t>
      </w:r>
    </w:p>
    <w:p w14:paraId="1FE4F9E7" w14:textId="77777777" w:rsidR="00A60A00" w:rsidRDefault="00924DBE" w:rsidP="00A56B46">
      <w:pPr>
        <w:pStyle w:val="Heading3"/>
        <w:tabs>
          <w:tab w:val="clear" w:pos="450"/>
        </w:tabs>
        <w:ind w:left="851" w:hanging="851"/>
      </w:pPr>
      <w:r>
        <w:t xml:space="preserve">Commissioning and Site Acceptance Testing </w:t>
      </w:r>
    </w:p>
    <w:p w14:paraId="1FE4F9E8" w14:textId="77777777" w:rsidR="00A60A00" w:rsidRDefault="00CF75DD" w:rsidP="00A56B46">
      <w:pPr>
        <w:pStyle w:val="Heading4"/>
        <w:tabs>
          <w:tab w:val="clear" w:pos="450"/>
        </w:tabs>
        <w:ind w:left="851" w:hanging="851"/>
      </w:pPr>
      <w:r>
        <w:t>STCP19-4 refers</w:t>
      </w:r>
    </w:p>
    <w:p w14:paraId="1FE4F9E9" w14:textId="77777777" w:rsidR="00A60A00" w:rsidRDefault="00CF75DD" w:rsidP="00A56B46">
      <w:pPr>
        <w:pStyle w:val="Heading3"/>
        <w:tabs>
          <w:tab w:val="clear" w:pos="450"/>
        </w:tabs>
        <w:ind w:left="851" w:hanging="851"/>
      </w:pPr>
      <w:r>
        <w:t>Production</w:t>
      </w:r>
    </w:p>
    <w:p w14:paraId="1FE4F9EA" w14:textId="77777777" w:rsidR="00A60A00" w:rsidRDefault="00CF75DD" w:rsidP="00A56B46">
      <w:pPr>
        <w:pStyle w:val="Heading3"/>
        <w:tabs>
          <w:tab w:val="clear" w:pos="450"/>
        </w:tabs>
        <w:ind w:left="851" w:hanging="851"/>
      </w:pPr>
      <w:r>
        <w:t>Decommissioning</w:t>
      </w:r>
    </w:p>
    <w:p w14:paraId="1FE4F9EB" w14:textId="77777777" w:rsidR="00A60A00" w:rsidRDefault="00CF75DD" w:rsidP="00A56B46">
      <w:pPr>
        <w:pStyle w:val="Heading4"/>
        <w:tabs>
          <w:tab w:val="clear" w:pos="450"/>
        </w:tabs>
        <w:ind w:left="851" w:hanging="851"/>
      </w:pPr>
      <w:r>
        <w:t>STCP19-4 refers</w:t>
      </w:r>
    </w:p>
    <w:p w14:paraId="1FE4F9EC" w14:textId="77777777" w:rsidR="00F446FE" w:rsidRDefault="00F446FE"/>
    <w:p w14:paraId="1FE4F9ED" w14:textId="77777777" w:rsidR="00F446FE" w:rsidRDefault="00424E85">
      <w:pPr>
        <w:pStyle w:val="Heading2"/>
      </w:pPr>
      <w:r>
        <w:t>Commissioning of ANM Scheme</w:t>
      </w:r>
    </w:p>
    <w:p w14:paraId="1FE4F9EE" w14:textId="77777777" w:rsidR="00A60A00" w:rsidRDefault="00E7199F">
      <w:pPr>
        <w:pStyle w:val="Heading3"/>
        <w:tabs>
          <w:tab w:val="clear" w:pos="450"/>
          <w:tab w:val="num" w:pos="900"/>
        </w:tabs>
        <w:ind w:left="900" w:hanging="900"/>
      </w:pPr>
      <w:r>
        <w:t>Commissioning shall be carrie</w:t>
      </w:r>
      <w:r w:rsidR="00116760">
        <w:t>d</w:t>
      </w:r>
      <w:r>
        <w:t xml:space="preserve"> out in accordance with the pr</w:t>
      </w:r>
      <w:r w:rsidR="00E7230A">
        <w:t>o</w:t>
      </w:r>
      <w:r>
        <w:t>cess detailed in STCP19-4</w:t>
      </w:r>
      <w:r w:rsidR="00F446FE">
        <w:t xml:space="preserve"> Commissioning and Decommissioning</w:t>
      </w:r>
      <w:r>
        <w:t>.</w:t>
      </w:r>
    </w:p>
    <w:p w14:paraId="1FE4F9EF" w14:textId="77777777" w:rsidR="00A60A00" w:rsidRDefault="00424E85">
      <w:pPr>
        <w:pStyle w:val="Heading3"/>
        <w:tabs>
          <w:tab w:val="clear" w:pos="450"/>
          <w:tab w:val="num" w:pos="900"/>
        </w:tabs>
        <w:ind w:left="900" w:hanging="900"/>
      </w:pPr>
      <w:r w:rsidRPr="001A1F9F">
        <w:t xml:space="preserve">In the event of dispute, </w:t>
      </w:r>
      <w:r w:rsidR="00463DBE">
        <w:t xml:space="preserve">resolution shall be obtained by reference to the </w:t>
      </w:r>
      <w:r w:rsidR="00E7230A">
        <w:t>Joint Planning Committee</w:t>
      </w:r>
      <w:r w:rsidR="00A56B46">
        <w:t>.</w:t>
      </w:r>
    </w:p>
    <w:p w14:paraId="1FE4F9F0" w14:textId="77777777" w:rsidR="00F446FE" w:rsidRDefault="00F446FE">
      <w:pPr>
        <w:pStyle w:val="Heading3"/>
        <w:numPr>
          <w:ilvl w:val="0"/>
          <w:numId w:val="0"/>
        </w:numPr>
        <w:ind w:left="450"/>
      </w:pPr>
    </w:p>
    <w:p w14:paraId="1FE4F9F1" w14:textId="77777777" w:rsidR="00F446FE" w:rsidRDefault="00F446FE"/>
    <w:p w14:paraId="1FE4F9F2" w14:textId="77777777" w:rsidR="00F446FE" w:rsidRDefault="008061A3">
      <w:pPr>
        <w:pStyle w:val="Heading2"/>
      </w:pPr>
      <w:r>
        <w:t>Modification of ANM Scheme</w:t>
      </w:r>
    </w:p>
    <w:p w14:paraId="1FE4F9F3" w14:textId="77777777" w:rsidR="00A60A00" w:rsidRDefault="00463DBE">
      <w:pPr>
        <w:pStyle w:val="Heading3"/>
        <w:tabs>
          <w:tab w:val="clear" w:pos="450"/>
          <w:tab w:val="num" w:pos="900"/>
        </w:tabs>
        <w:ind w:left="900" w:hanging="900"/>
      </w:pPr>
      <w:r>
        <w:t xml:space="preserve"> In the event of </w:t>
      </w:r>
      <w:r w:rsidR="00F446FE">
        <w:t xml:space="preserve">a </w:t>
      </w:r>
      <w:r w:rsidR="008061A3">
        <w:t>change in network topology or connected generation an existing ANM scheme may need to be amended accordingly. In such cases</w:t>
      </w:r>
      <w:r w:rsidR="00852E98">
        <w:t xml:space="preserve"> the same logical sequence of actions shall be taken as previously detailed in this document.</w:t>
      </w:r>
      <w:r w:rsidR="00F6170E">
        <w:t xml:space="preserve"> The </w:t>
      </w:r>
      <w:r w:rsidR="00F6170E">
        <w:lastRenderedPageBreak/>
        <w:t>actual process to be followed in a specific case shall be agreed by the ANM Steering Group.</w:t>
      </w:r>
    </w:p>
    <w:p w14:paraId="1FE4F9F4" w14:textId="77777777" w:rsidR="00A60A00" w:rsidRDefault="00A60A00">
      <w:pPr>
        <w:pStyle w:val="Heading3"/>
        <w:numPr>
          <w:ilvl w:val="0"/>
          <w:numId w:val="0"/>
        </w:numPr>
        <w:ind w:left="450"/>
      </w:pPr>
    </w:p>
    <w:p w14:paraId="1FE4F9F5" w14:textId="77777777" w:rsidR="00A60A00" w:rsidRDefault="00852E98">
      <w:pPr>
        <w:pStyle w:val="Heading2"/>
      </w:pPr>
      <w:r>
        <w:t>ANM Steering Group</w:t>
      </w:r>
    </w:p>
    <w:p w14:paraId="1FE4F9F6" w14:textId="77777777" w:rsidR="00A60A00" w:rsidRDefault="00372BB7">
      <w:pPr>
        <w:pStyle w:val="Heading3"/>
        <w:tabs>
          <w:tab w:val="clear" w:pos="450"/>
          <w:tab w:val="num" w:pos="900"/>
        </w:tabs>
        <w:ind w:left="900" w:hanging="900"/>
      </w:pPr>
      <w:r>
        <w:t xml:space="preserve">In order that ANM schemes may be expedited in an timely and efficient manner the ANM Steering Group shall be convened </w:t>
      </w:r>
      <w:r w:rsidR="001348F3">
        <w:t>as early as possible in the development of the TO Construction Offer.</w:t>
      </w:r>
    </w:p>
    <w:p w14:paraId="1FE4F9F7" w14:textId="77777777" w:rsidR="00FF72BB" w:rsidRDefault="00FF72BB" w:rsidP="00436A7E">
      <w:pPr>
        <w:pStyle w:val="Heading3"/>
        <w:numPr>
          <w:ilvl w:val="0"/>
          <w:numId w:val="0"/>
        </w:numPr>
        <w:ind w:left="450"/>
      </w:pPr>
    </w:p>
    <w:p w14:paraId="1FE4F9F8" w14:textId="77777777" w:rsidR="00F446FE" w:rsidRDefault="00FF72BB">
      <w:pPr>
        <w:pStyle w:val="Heading1"/>
      </w:pPr>
      <w:r>
        <w:t>Subsidiary Processes</w:t>
      </w:r>
    </w:p>
    <w:p w14:paraId="1FE4F9F9" w14:textId="77777777" w:rsidR="00F446FE" w:rsidRDefault="00FF72BB">
      <w:pPr>
        <w:pStyle w:val="Heading2"/>
      </w:pPr>
      <w:r>
        <w:t xml:space="preserve">Definition of Interface Requirements between EBS and TO </w:t>
      </w:r>
      <w:r w:rsidR="00D27D66">
        <w:t xml:space="preserve">ANM </w:t>
      </w:r>
      <w:r>
        <w:t>Systems ANMs</w:t>
      </w:r>
    </w:p>
    <w:p w14:paraId="1FE4F9FA" w14:textId="700D43EC" w:rsidR="00A60A00" w:rsidRDefault="002F6107">
      <w:pPr>
        <w:pStyle w:val="Heading3"/>
        <w:tabs>
          <w:tab w:val="clear" w:pos="450"/>
          <w:tab w:val="num" w:pos="900"/>
        </w:tabs>
        <w:ind w:left="900" w:hanging="900"/>
      </w:pPr>
      <w:r>
        <w:t>The Company</w:t>
      </w:r>
      <w:r w:rsidR="00041955">
        <w:t xml:space="preserve"> shall </w:t>
      </w:r>
      <w:r w:rsidR="006F4185">
        <w:t xml:space="preserve">agree </w:t>
      </w:r>
      <w:r w:rsidR="00041955">
        <w:t xml:space="preserve">the interface protocol </w:t>
      </w:r>
      <w:r w:rsidR="00F446FE">
        <w:t>to/</w:t>
      </w:r>
      <w:r w:rsidR="00041955">
        <w:t>from the EBS such that ANMs shall be designed to interface in a standard way or use a suitable intermediate device.</w:t>
      </w:r>
    </w:p>
    <w:p w14:paraId="1FE4F9FB" w14:textId="77777777" w:rsidR="00A56B46" w:rsidRDefault="00A56B46" w:rsidP="00B401CE">
      <w:pPr>
        <w:pStyle w:val="Heading3"/>
        <w:numPr>
          <w:ilvl w:val="0"/>
          <w:numId w:val="0"/>
        </w:numPr>
        <w:ind w:left="900"/>
      </w:pPr>
    </w:p>
    <w:p w14:paraId="1FE4F9FC" w14:textId="77777777" w:rsidR="00F446FE" w:rsidRDefault="00E7230A">
      <w:pPr>
        <w:pStyle w:val="Heading2"/>
      </w:pPr>
      <w:r>
        <w:t xml:space="preserve">Notification of Users of </w:t>
      </w:r>
      <w:r w:rsidR="00300387">
        <w:t xml:space="preserve">Material </w:t>
      </w:r>
      <w:r w:rsidR="00A637AC">
        <w:t>Changes in ANM Functionality</w:t>
      </w:r>
      <w:r w:rsidR="00A637AC" w:rsidRPr="00A637AC">
        <w:t xml:space="preserve"> </w:t>
      </w:r>
    </w:p>
    <w:p w14:paraId="1FE4F9FD" w14:textId="47F3A6C6" w:rsidR="00A60A00" w:rsidRDefault="00BA3BC5">
      <w:pPr>
        <w:pStyle w:val="Heading3"/>
        <w:tabs>
          <w:tab w:val="clear" w:pos="450"/>
          <w:tab w:val="num" w:pos="900"/>
        </w:tabs>
        <w:ind w:left="900" w:hanging="900"/>
      </w:pPr>
      <w:r>
        <w:t>Should material changes in the action of a specific ANM scheme</w:t>
      </w:r>
      <w:r w:rsidR="00F446FE">
        <w:t xml:space="preserve"> be necessary</w:t>
      </w:r>
      <w:r>
        <w:t>,</w:t>
      </w:r>
      <w:r w:rsidR="00BF162E">
        <w:t xml:space="preserve"> </w:t>
      </w:r>
      <w:r w:rsidR="002F6107">
        <w:t>The Company</w:t>
      </w:r>
      <w:r w:rsidR="009272BD">
        <w:t xml:space="preserve"> </w:t>
      </w:r>
      <w:r w:rsidR="00BF162E">
        <w:t xml:space="preserve">or Network Operator </w:t>
      </w:r>
      <w:r>
        <w:t>shall advise the generator of the nature and reason for change</w:t>
      </w:r>
      <w:r w:rsidR="00196D63">
        <w:t xml:space="preserve"> as appropriate</w:t>
      </w:r>
      <w:r>
        <w:t>.</w:t>
      </w:r>
    </w:p>
    <w:p w14:paraId="1FE4F9FE" w14:textId="77777777" w:rsidR="00A56B46" w:rsidRDefault="00A56B46" w:rsidP="00B401CE">
      <w:pPr>
        <w:pStyle w:val="Heading3"/>
        <w:numPr>
          <w:ilvl w:val="0"/>
          <w:numId w:val="0"/>
        </w:numPr>
        <w:ind w:left="900"/>
      </w:pPr>
    </w:p>
    <w:p w14:paraId="1FE4F9FF" w14:textId="77777777" w:rsidR="00AC3B53" w:rsidRDefault="00AC3B53" w:rsidP="00AC3B53">
      <w:pPr>
        <w:pStyle w:val="Heading1"/>
      </w:pPr>
      <w:r>
        <w:t>Responsibilities of the Parties</w:t>
      </w:r>
      <w:r w:rsidRPr="00AC3B53">
        <w:t xml:space="preserve"> </w:t>
      </w:r>
    </w:p>
    <w:p w14:paraId="1FE4FA00" w14:textId="77777777" w:rsidR="00AC3B53" w:rsidRDefault="00AC3B53" w:rsidP="00AC3B53">
      <w:pPr>
        <w:pStyle w:val="Heading2"/>
      </w:pPr>
      <w:r>
        <w:t>Design Phase</w:t>
      </w:r>
      <w:r w:rsidRPr="00AC3B53">
        <w:t xml:space="preserve"> </w:t>
      </w:r>
    </w:p>
    <w:p w14:paraId="1FE4FA01" w14:textId="77777777" w:rsidR="00AC3B53" w:rsidRDefault="00AC3B53" w:rsidP="00E66726">
      <w:pPr>
        <w:pStyle w:val="Heading3"/>
        <w:tabs>
          <w:tab w:val="clear" w:pos="450"/>
          <w:tab w:val="num" w:pos="851"/>
        </w:tabs>
        <w:ind w:left="851" w:hanging="851"/>
      </w:pPr>
      <w:r>
        <w:t>During the conceptualisation and design phase the ANM scheme shall be the responsibility of the host TO.</w:t>
      </w:r>
    </w:p>
    <w:p w14:paraId="1FE4FA02" w14:textId="77777777" w:rsidR="00A56B46" w:rsidRDefault="00A56B46" w:rsidP="00B401CE">
      <w:pPr>
        <w:pStyle w:val="Heading3"/>
        <w:numPr>
          <w:ilvl w:val="0"/>
          <w:numId w:val="0"/>
        </w:numPr>
        <w:ind w:left="851"/>
      </w:pPr>
    </w:p>
    <w:p w14:paraId="1FE4FA03" w14:textId="77777777" w:rsidR="00AC3B53" w:rsidRDefault="00AC3B53" w:rsidP="00AC3B53">
      <w:pPr>
        <w:pStyle w:val="Heading2"/>
      </w:pPr>
      <w:r>
        <w:t>Production Phase</w:t>
      </w:r>
      <w:r w:rsidRPr="00AC3B53">
        <w:t xml:space="preserve"> </w:t>
      </w:r>
    </w:p>
    <w:p w14:paraId="1FE4FA04" w14:textId="05DC5FB9" w:rsidR="00E131E7" w:rsidRDefault="00AC3B53" w:rsidP="00E66726">
      <w:pPr>
        <w:pStyle w:val="Heading3"/>
        <w:tabs>
          <w:tab w:val="clear" w:pos="450"/>
        </w:tabs>
        <w:ind w:left="851" w:hanging="851"/>
      </w:pPr>
      <w:r>
        <w:t xml:space="preserve">During the production phase, the </w:t>
      </w:r>
      <w:r w:rsidR="009272BD">
        <w:t xml:space="preserve">ownership, </w:t>
      </w:r>
      <w:r>
        <w:t>maintenance and availability of the ANM and its subsidiary communication and control system shall be the responsibility of the TO</w:t>
      </w:r>
      <w:r w:rsidR="00F22941">
        <w:t xml:space="preserve"> and/or Network Operator as appropriate</w:t>
      </w:r>
      <w:r>
        <w:t>.</w:t>
      </w:r>
      <w:r w:rsidR="00AA23FF">
        <w:t xml:space="preserve"> After adoption</w:t>
      </w:r>
      <w:r>
        <w:t xml:space="preserve"> by </w:t>
      </w:r>
      <w:r w:rsidR="002F6107">
        <w:t>The Company</w:t>
      </w:r>
      <w:r>
        <w:t xml:space="preserve">, the functionality of the algorithm within the ANM shall be the responsibility of </w:t>
      </w:r>
      <w:r w:rsidR="002F6107">
        <w:t>The Company</w:t>
      </w:r>
      <w:r>
        <w:t xml:space="preserve">, but any </w:t>
      </w:r>
      <w:r w:rsidR="00924DBE">
        <w:t>shortfall</w:t>
      </w:r>
      <w:r>
        <w:t xml:space="preserve"> in performance</w:t>
      </w:r>
      <w:r w:rsidR="00924DBE">
        <w:t xml:space="preserve"> against its specification</w:t>
      </w:r>
      <w:r>
        <w:t xml:space="preserve"> would remain the responsibility of the TO</w:t>
      </w:r>
      <w:r w:rsidR="00F22941" w:rsidRPr="00F22941">
        <w:t xml:space="preserve"> </w:t>
      </w:r>
      <w:r w:rsidR="00F22941">
        <w:t>and/or Network Operator as appropriate</w:t>
      </w:r>
      <w:r>
        <w:t>.</w:t>
      </w:r>
    </w:p>
    <w:p w14:paraId="1FE4FA05" w14:textId="2D6DEE3E" w:rsidR="00E131E7" w:rsidRDefault="00E131E7" w:rsidP="00A0159E">
      <w:pPr>
        <w:ind w:left="0" w:firstLine="0"/>
      </w:pPr>
    </w:p>
    <w:p w14:paraId="1FE4FA06" w14:textId="77777777" w:rsidR="00AC3B53" w:rsidRPr="00AC3B53" w:rsidRDefault="00AC3B53" w:rsidP="00E131E7">
      <w:pPr>
        <w:pStyle w:val="Heading3"/>
        <w:numPr>
          <w:ilvl w:val="0"/>
          <w:numId w:val="0"/>
        </w:numPr>
        <w:ind w:left="851"/>
      </w:pPr>
    </w:p>
    <w:p w14:paraId="1FE4FA07" w14:textId="77777777" w:rsidR="00492F02" w:rsidRPr="00E7230A" w:rsidRDefault="00F6170E" w:rsidP="00F6170E">
      <w:pPr>
        <w:rPr>
          <w:b/>
          <w:i/>
        </w:rPr>
      </w:pPr>
      <w:r w:rsidRPr="00E7230A">
        <w:rPr>
          <w:b/>
          <w:i/>
          <w:sz w:val="28"/>
        </w:rPr>
        <w:t>Appendix A</w:t>
      </w:r>
      <w:r w:rsidR="00492F02" w:rsidRPr="00E7230A">
        <w:rPr>
          <w:b/>
          <w:i/>
          <w:sz w:val="28"/>
        </w:rPr>
        <w:t xml:space="preserve">: </w:t>
      </w:r>
      <w:r w:rsidR="00463DBE" w:rsidRPr="00E7230A">
        <w:rPr>
          <w:b/>
          <w:i/>
          <w:sz w:val="28"/>
        </w:rPr>
        <w:t>Information Exchange Timetable</w:t>
      </w:r>
    </w:p>
    <w:p w14:paraId="1FE4FA08" w14:textId="77777777" w:rsidR="00492F02" w:rsidRDefault="00492F02">
      <w:pPr>
        <w:keepNext/>
      </w:pPr>
    </w:p>
    <w:p w14:paraId="1FE4FA09" w14:textId="77777777" w:rsidR="00492F02" w:rsidRPr="00E7230A" w:rsidRDefault="00463DBE" w:rsidP="00F6170E">
      <w:pPr>
        <w:keepNext/>
        <w:rPr>
          <w:b/>
          <w:i/>
          <w:sz w:val="24"/>
          <w:szCs w:val="24"/>
        </w:rPr>
      </w:pPr>
      <w:r w:rsidRPr="00E7230A">
        <w:rPr>
          <w:b/>
          <w:i/>
          <w:sz w:val="24"/>
          <w:szCs w:val="24"/>
        </w:rPr>
        <w:t>T</w:t>
      </w:r>
      <w:r w:rsidR="000C0AEB" w:rsidRPr="00E7230A">
        <w:rPr>
          <w:b/>
          <w:i/>
          <w:sz w:val="24"/>
          <w:szCs w:val="24"/>
        </w:rPr>
        <w:t>O Active Network M</w:t>
      </w:r>
      <w:r w:rsidRPr="00E7230A">
        <w:rPr>
          <w:b/>
          <w:i/>
          <w:sz w:val="24"/>
          <w:szCs w:val="24"/>
        </w:rPr>
        <w:t>anagement Scheme</w:t>
      </w:r>
    </w:p>
    <w:p w14:paraId="1FE4FA0A" w14:textId="77777777" w:rsidR="000C0AEB" w:rsidRDefault="000C0AEB" w:rsidP="00F6170E">
      <w:pPr>
        <w:keepNext/>
      </w:pPr>
      <w:r>
        <w:t>All day references are working days</w:t>
      </w:r>
    </w:p>
    <w:p w14:paraId="1FE4FA0B" w14:textId="77777777" w:rsidR="00492F02" w:rsidRDefault="00492F02">
      <w:pPr>
        <w:pStyle w:val="Header"/>
        <w:keepNext/>
        <w:tabs>
          <w:tab w:val="clear" w:pos="4153"/>
          <w:tab w:val="clear" w:pos="8306"/>
        </w:tabs>
      </w:pPr>
    </w:p>
    <w:tbl>
      <w:tblPr>
        <w:tblStyle w:val="TableGrid"/>
        <w:tblW w:w="9096" w:type="dxa"/>
        <w:tblLook w:val="04A0" w:firstRow="1" w:lastRow="0" w:firstColumn="1" w:lastColumn="0" w:noHBand="0" w:noVBand="1"/>
      </w:tblPr>
      <w:tblGrid>
        <w:gridCol w:w="938"/>
        <w:gridCol w:w="2441"/>
        <w:gridCol w:w="1487"/>
        <w:gridCol w:w="4230"/>
      </w:tblGrid>
      <w:tr w:rsidR="00476584" w14:paraId="1FE4FA10" w14:textId="77777777" w:rsidTr="004F7591">
        <w:trPr>
          <w:trHeight w:val="383"/>
        </w:trPr>
        <w:tc>
          <w:tcPr>
            <w:tcW w:w="938" w:type="dxa"/>
          </w:tcPr>
          <w:p w14:paraId="1FE4FA0C" w14:textId="77777777" w:rsidR="00476584" w:rsidRDefault="00476584" w:rsidP="00C52F66">
            <w:r>
              <w:t>ITEM</w:t>
            </w:r>
          </w:p>
        </w:tc>
        <w:tc>
          <w:tcPr>
            <w:tcW w:w="2441" w:type="dxa"/>
          </w:tcPr>
          <w:p w14:paraId="1FE4FA0D" w14:textId="77777777" w:rsidR="00476584" w:rsidRDefault="00476584" w:rsidP="00C52F66">
            <w:r>
              <w:t>ACTIVITY</w:t>
            </w:r>
          </w:p>
        </w:tc>
        <w:tc>
          <w:tcPr>
            <w:tcW w:w="1487" w:type="dxa"/>
          </w:tcPr>
          <w:p w14:paraId="1FE4FA0E" w14:textId="77777777" w:rsidR="00476584" w:rsidRDefault="00476584" w:rsidP="00463DBE">
            <w:r>
              <w:t>SOURCE</w:t>
            </w:r>
          </w:p>
        </w:tc>
        <w:tc>
          <w:tcPr>
            <w:tcW w:w="4230" w:type="dxa"/>
          </w:tcPr>
          <w:p w14:paraId="1FE4FA0F" w14:textId="77777777" w:rsidR="00476584" w:rsidRDefault="00476584" w:rsidP="00C52F66">
            <w:r>
              <w:t>TARGET TIMESCALE</w:t>
            </w:r>
          </w:p>
        </w:tc>
      </w:tr>
      <w:tr w:rsidR="00476584" w14:paraId="1FE4FA15" w14:textId="77777777" w:rsidTr="004F7591">
        <w:trPr>
          <w:trHeight w:val="1668"/>
        </w:trPr>
        <w:tc>
          <w:tcPr>
            <w:tcW w:w="938" w:type="dxa"/>
          </w:tcPr>
          <w:p w14:paraId="1FE4FA11" w14:textId="77777777" w:rsidR="00476584" w:rsidRDefault="00476584" w:rsidP="00C52F66">
            <w:r>
              <w:lastRenderedPageBreak/>
              <w:t>1</w:t>
            </w:r>
          </w:p>
        </w:tc>
        <w:tc>
          <w:tcPr>
            <w:tcW w:w="2441" w:type="dxa"/>
          </w:tcPr>
          <w:p w14:paraId="1FE4FA12" w14:textId="54724529" w:rsidR="00476584" w:rsidRDefault="00476584" w:rsidP="004F7591">
            <w:pPr>
              <w:ind w:left="0" w:firstLine="0"/>
            </w:pPr>
            <w:r>
              <w:t xml:space="preserve">Functional Specification submission to </w:t>
            </w:r>
            <w:r w:rsidR="00BD3D73">
              <w:t>SO</w:t>
            </w:r>
          </w:p>
        </w:tc>
        <w:tc>
          <w:tcPr>
            <w:tcW w:w="1487" w:type="dxa"/>
          </w:tcPr>
          <w:p w14:paraId="1FE4FA13" w14:textId="77777777" w:rsidR="00476584" w:rsidRDefault="00476584" w:rsidP="004F7591">
            <w:pPr>
              <w:ind w:left="0" w:firstLine="0"/>
            </w:pPr>
            <w:r>
              <w:t>TO</w:t>
            </w:r>
          </w:p>
        </w:tc>
        <w:tc>
          <w:tcPr>
            <w:tcW w:w="4230" w:type="dxa"/>
          </w:tcPr>
          <w:p w14:paraId="1FE4FA14" w14:textId="77777777" w:rsidR="00476584" w:rsidRDefault="00476584" w:rsidP="004F7591">
            <w:pPr>
              <w:ind w:left="0" w:firstLine="0"/>
            </w:pPr>
            <w:r>
              <w:t>Phase 1 day</w:t>
            </w:r>
            <w:r w:rsidR="00B401CE">
              <w:t xml:space="preserve"> </w:t>
            </w:r>
            <w:r>
              <w:t>1</w:t>
            </w:r>
          </w:p>
        </w:tc>
      </w:tr>
      <w:tr w:rsidR="00476584" w14:paraId="1FE4FA1A" w14:textId="77777777" w:rsidTr="004F7591">
        <w:trPr>
          <w:trHeight w:val="1408"/>
        </w:trPr>
        <w:tc>
          <w:tcPr>
            <w:tcW w:w="938" w:type="dxa"/>
          </w:tcPr>
          <w:p w14:paraId="1FE4FA16" w14:textId="77777777" w:rsidR="00476584" w:rsidRDefault="00476584" w:rsidP="00C52F66">
            <w:r>
              <w:t>2</w:t>
            </w:r>
          </w:p>
        </w:tc>
        <w:tc>
          <w:tcPr>
            <w:tcW w:w="2441" w:type="dxa"/>
          </w:tcPr>
          <w:p w14:paraId="1FE4FA17" w14:textId="3ED4108F" w:rsidR="00476584" w:rsidRDefault="00476584" w:rsidP="004F7591">
            <w:pPr>
              <w:ind w:left="0" w:firstLine="0"/>
            </w:pPr>
            <w:r w:rsidRPr="000C0AEB">
              <w:t xml:space="preserve">Functional </w:t>
            </w:r>
            <w:r>
              <w:t xml:space="preserve">Specification approval by </w:t>
            </w:r>
            <w:r w:rsidR="00BD3D73">
              <w:t>SO</w:t>
            </w:r>
          </w:p>
        </w:tc>
        <w:tc>
          <w:tcPr>
            <w:tcW w:w="1487" w:type="dxa"/>
          </w:tcPr>
          <w:p w14:paraId="1FE4FA18" w14:textId="688C0F8B" w:rsidR="00476584" w:rsidRDefault="00BD3D73" w:rsidP="004F7591">
            <w:pPr>
              <w:ind w:left="0" w:firstLine="0"/>
            </w:pPr>
            <w:r>
              <w:t>SO</w:t>
            </w:r>
          </w:p>
        </w:tc>
        <w:tc>
          <w:tcPr>
            <w:tcW w:w="4230" w:type="dxa"/>
          </w:tcPr>
          <w:p w14:paraId="1FE4FA19" w14:textId="77777777" w:rsidR="00476584" w:rsidRDefault="00476584" w:rsidP="004F7591">
            <w:pPr>
              <w:ind w:left="0" w:firstLine="0"/>
            </w:pPr>
            <w:r>
              <w:t>Phase 1 day 15 unless otherwise agreed</w:t>
            </w:r>
          </w:p>
        </w:tc>
      </w:tr>
      <w:tr w:rsidR="00476584" w14:paraId="1FE4FA1F" w14:textId="77777777" w:rsidTr="004F7591">
        <w:trPr>
          <w:trHeight w:val="1668"/>
        </w:trPr>
        <w:tc>
          <w:tcPr>
            <w:tcW w:w="938" w:type="dxa"/>
          </w:tcPr>
          <w:p w14:paraId="1FE4FA1B" w14:textId="77777777" w:rsidR="00476584" w:rsidRDefault="00476584" w:rsidP="00C52F66">
            <w:r>
              <w:t>3</w:t>
            </w:r>
          </w:p>
        </w:tc>
        <w:tc>
          <w:tcPr>
            <w:tcW w:w="2441" w:type="dxa"/>
          </w:tcPr>
          <w:p w14:paraId="1FE4FA1C" w14:textId="603D4047" w:rsidR="00476584" w:rsidRDefault="00476584" w:rsidP="004F7591">
            <w:pPr>
              <w:ind w:left="0" w:firstLine="0"/>
            </w:pPr>
            <w:r>
              <w:t xml:space="preserve">Design Specification submission to </w:t>
            </w:r>
            <w:r w:rsidR="00BD3D73">
              <w:t>SO</w:t>
            </w:r>
          </w:p>
        </w:tc>
        <w:tc>
          <w:tcPr>
            <w:tcW w:w="1487" w:type="dxa"/>
          </w:tcPr>
          <w:p w14:paraId="1FE4FA1D" w14:textId="77777777" w:rsidR="00476584" w:rsidRDefault="00476584" w:rsidP="004F7591">
            <w:pPr>
              <w:ind w:left="0" w:firstLine="0"/>
            </w:pPr>
            <w:r>
              <w:t>TO</w:t>
            </w:r>
          </w:p>
        </w:tc>
        <w:tc>
          <w:tcPr>
            <w:tcW w:w="4230" w:type="dxa"/>
          </w:tcPr>
          <w:p w14:paraId="1FE4FA1E" w14:textId="77777777" w:rsidR="00476584" w:rsidRDefault="00476584" w:rsidP="004F7591">
            <w:pPr>
              <w:ind w:left="0" w:firstLine="0"/>
            </w:pPr>
            <w:r>
              <w:t>Phase 2 day 1</w:t>
            </w:r>
          </w:p>
        </w:tc>
      </w:tr>
      <w:tr w:rsidR="00476584" w14:paraId="1FE4FA25" w14:textId="77777777" w:rsidTr="004F7591">
        <w:trPr>
          <w:trHeight w:val="1408"/>
        </w:trPr>
        <w:tc>
          <w:tcPr>
            <w:tcW w:w="938" w:type="dxa"/>
          </w:tcPr>
          <w:p w14:paraId="1FE4FA20" w14:textId="77777777" w:rsidR="00476584" w:rsidRDefault="00476584" w:rsidP="00C52F66">
            <w:r>
              <w:t>4</w:t>
            </w:r>
          </w:p>
        </w:tc>
        <w:tc>
          <w:tcPr>
            <w:tcW w:w="2441" w:type="dxa"/>
          </w:tcPr>
          <w:p w14:paraId="1FE4FA21" w14:textId="28D7DC81" w:rsidR="00476584" w:rsidRDefault="00476584" w:rsidP="004F7591">
            <w:pPr>
              <w:ind w:left="0" w:firstLine="0"/>
            </w:pPr>
            <w:r w:rsidRPr="000C0AEB">
              <w:t xml:space="preserve">Functional </w:t>
            </w:r>
            <w:r>
              <w:t xml:space="preserve">Specification approval by </w:t>
            </w:r>
            <w:r w:rsidR="00BD3D73">
              <w:t>SO</w:t>
            </w:r>
          </w:p>
        </w:tc>
        <w:tc>
          <w:tcPr>
            <w:tcW w:w="1487" w:type="dxa"/>
          </w:tcPr>
          <w:p w14:paraId="1FE4FA22" w14:textId="7C330C3D" w:rsidR="00476584" w:rsidRDefault="00BD3D73" w:rsidP="00A0159E">
            <w:pPr>
              <w:ind w:left="0" w:firstLine="0"/>
            </w:pPr>
            <w:r>
              <w:t>SO</w:t>
            </w:r>
          </w:p>
        </w:tc>
        <w:tc>
          <w:tcPr>
            <w:tcW w:w="4230" w:type="dxa"/>
          </w:tcPr>
          <w:p w14:paraId="1FE4FA23" w14:textId="77777777" w:rsidR="00476584" w:rsidRDefault="00476584" w:rsidP="004F7591">
            <w:pPr>
              <w:numPr>
                <w:ilvl w:val="0"/>
                <w:numId w:val="48"/>
              </w:numPr>
              <w:ind w:left="0" w:firstLine="0"/>
            </w:pPr>
            <w:r>
              <w:t xml:space="preserve">Phase 2 day 25 </w:t>
            </w:r>
            <w:r w:rsidR="0005549B">
              <w:t xml:space="preserve">Type </w:t>
            </w:r>
            <w:r>
              <w:t>1 ANM</w:t>
            </w:r>
          </w:p>
          <w:p w14:paraId="1FE4FA24" w14:textId="77777777" w:rsidR="00476584" w:rsidRDefault="00476584" w:rsidP="004F7591">
            <w:pPr>
              <w:numPr>
                <w:ilvl w:val="0"/>
                <w:numId w:val="48"/>
              </w:numPr>
              <w:ind w:left="0" w:firstLine="0"/>
            </w:pPr>
            <w:r>
              <w:t xml:space="preserve">Phase 2 day 50 </w:t>
            </w:r>
            <w:r w:rsidR="0005549B">
              <w:t xml:space="preserve">Type </w:t>
            </w:r>
            <w:r>
              <w:t>2</w:t>
            </w:r>
            <w:r w:rsidR="00116760">
              <w:t>, 3</w:t>
            </w:r>
            <w:r>
              <w:t xml:space="preserve"> and </w:t>
            </w:r>
            <w:r w:rsidR="00116760">
              <w:t>4</w:t>
            </w:r>
            <w:r>
              <w:t xml:space="preserve"> ANM</w:t>
            </w:r>
          </w:p>
        </w:tc>
      </w:tr>
      <w:tr w:rsidR="00476584" w14:paraId="1FE4FA2A" w14:textId="77777777" w:rsidTr="004F7591">
        <w:trPr>
          <w:trHeight w:val="1148"/>
        </w:trPr>
        <w:tc>
          <w:tcPr>
            <w:tcW w:w="938" w:type="dxa"/>
          </w:tcPr>
          <w:p w14:paraId="1FE4FA26" w14:textId="77777777" w:rsidR="00476584" w:rsidRDefault="00476584" w:rsidP="00C52F66">
            <w:r>
              <w:t>5</w:t>
            </w:r>
          </w:p>
        </w:tc>
        <w:tc>
          <w:tcPr>
            <w:tcW w:w="2441" w:type="dxa"/>
          </w:tcPr>
          <w:p w14:paraId="1FE4FA27" w14:textId="4D697606" w:rsidR="00476584" w:rsidRDefault="00476584" w:rsidP="00A0159E">
            <w:pPr>
              <w:ind w:left="0" w:firstLine="0"/>
            </w:pPr>
            <w:r>
              <w:t xml:space="preserve">Algorithm submission to </w:t>
            </w:r>
            <w:r w:rsidR="00BD3D73">
              <w:t>SO</w:t>
            </w:r>
          </w:p>
        </w:tc>
        <w:tc>
          <w:tcPr>
            <w:tcW w:w="1487" w:type="dxa"/>
          </w:tcPr>
          <w:p w14:paraId="1FE4FA28" w14:textId="77777777" w:rsidR="00476584" w:rsidRDefault="00476584" w:rsidP="004F7591">
            <w:pPr>
              <w:ind w:left="0" w:firstLine="0"/>
            </w:pPr>
            <w:r>
              <w:t>TO</w:t>
            </w:r>
          </w:p>
        </w:tc>
        <w:tc>
          <w:tcPr>
            <w:tcW w:w="4230" w:type="dxa"/>
          </w:tcPr>
          <w:p w14:paraId="1FE4FA29" w14:textId="77777777" w:rsidR="00476584" w:rsidRDefault="00476584" w:rsidP="004F7591">
            <w:pPr>
              <w:ind w:left="0" w:firstLine="0"/>
            </w:pPr>
            <w:r>
              <w:t xml:space="preserve">Phase </w:t>
            </w:r>
            <w:r w:rsidR="00D27D66">
              <w:t>3</w:t>
            </w:r>
            <w:r>
              <w:t xml:space="preserve"> day 1</w:t>
            </w:r>
          </w:p>
        </w:tc>
      </w:tr>
      <w:tr w:rsidR="00476584" w14:paraId="1FE4FA30" w14:textId="77777777" w:rsidTr="004F7591">
        <w:trPr>
          <w:trHeight w:val="1270"/>
        </w:trPr>
        <w:tc>
          <w:tcPr>
            <w:tcW w:w="938" w:type="dxa"/>
          </w:tcPr>
          <w:p w14:paraId="1FE4FA2B" w14:textId="77777777" w:rsidR="00476584" w:rsidRDefault="00476584" w:rsidP="00C52F66">
            <w:r>
              <w:t>6</w:t>
            </w:r>
          </w:p>
        </w:tc>
        <w:tc>
          <w:tcPr>
            <w:tcW w:w="2441" w:type="dxa"/>
          </w:tcPr>
          <w:p w14:paraId="1FE4FA2C" w14:textId="61E19361" w:rsidR="00476584" w:rsidRDefault="00476584" w:rsidP="004F7591">
            <w:pPr>
              <w:ind w:left="0" w:firstLine="0"/>
            </w:pPr>
            <w:r>
              <w:t xml:space="preserve">Algorithm approval by </w:t>
            </w:r>
            <w:r w:rsidR="00BD3D73">
              <w:t>SO</w:t>
            </w:r>
          </w:p>
        </w:tc>
        <w:tc>
          <w:tcPr>
            <w:tcW w:w="1487" w:type="dxa"/>
          </w:tcPr>
          <w:p w14:paraId="1FE4FA2D" w14:textId="25DFC9DB" w:rsidR="00476584" w:rsidRDefault="00BD3D73" w:rsidP="004F7591">
            <w:pPr>
              <w:ind w:left="0" w:firstLine="0"/>
            </w:pPr>
            <w:r>
              <w:t>SO</w:t>
            </w:r>
          </w:p>
        </w:tc>
        <w:tc>
          <w:tcPr>
            <w:tcW w:w="4230" w:type="dxa"/>
          </w:tcPr>
          <w:p w14:paraId="1FE4FA2E" w14:textId="77777777" w:rsidR="00476584" w:rsidRDefault="00476584" w:rsidP="004F7591">
            <w:pPr>
              <w:numPr>
                <w:ilvl w:val="0"/>
                <w:numId w:val="49"/>
              </w:numPr>
              <w:ind w:left="0" w:firstLine="0"/>
            </w:pPr>
            <w:r>
              <w:t xml:space="preserve">Phase </w:t>
            </w:r>
            <w:r w:rsidR="00D27D66">
              <w:t>3</w:t>
            </w:r>
            <w:r>
              <w:t xml:space="preserve"> day 25 </w:t>
            </w:r>
            <w:r w:rsidR="0005549B">
              <w:t xml:space="preserve">Type </w:t>
            </w:r>
            <w:r>
              <w:t>1 ANM</w:t>
            </w:r>
          </w:p>
          <w:p w14:paraId="1FE4FA2F" w14:textId="77777777" w:rsidR="00476584" w:rsidRDefault="00476584" w:rsidP="004F7591">
            <w:pPr>
              <w:numPr>
                <w:ilvl w:val="0"/>
                <w:numId w:val="49"/>
              </w:numPr>
              <w:ind w:left="0" w:firstLine="0"/>
            </w:pPr>
            <w:r>
              <w:t xml:space="preserve">Phase </w:t>
            </w:r>
            <w:r w:rsidR="00D27D66">
              <w:t>3</w:t>
            </w:r>
            <w:r>
              <w:t xml:space="preserve"> day 50 </w:t>
            </w:r>
            <w:r w:rsidR="0005549B">
              <w:t xml:space="preserve">Type  </w:t>
            </w:r>
            <w:r>
              <w:t>2</w:t>
            </w:r>
            <w:r w:rsidR="00116760">
              <w:t>, 3</w:t>
            </w:r>
            <w:r>
              <w:t xml:space="preserve"> and </w:t>
            </w:r>
            <w:r w:rsidR="00116760">
              <w:t>4</w:t>
            </w:r>
            <w:r>
              <w:t xml:space="preserve"> ANM</w:t>
            </w:r>
          </w:p>
        </w:tc>
      </w:tr>
      <w:tr w:rsidR="00476584" w14:paraId="1FE4FA35" w14:textId="77777777" w:rsidTr="004F7591">
        <w:trPr>
          <w:trHeight w:val="627"/>
        </w:trPr>
        <w:tc>
          <w:tcPr>
            <w:tcW w:w="938" w:type="dxa"/>
          </w:tcPr>
          <w:p w14:paraId="1FE4FA31" w14:textId="77777777" w:rsidR="00476584" w:rsidRDefault="00476584" w:rsidP="00C52F66">
            <w:r>
              <w:t>7</w:t>
            </w:r>
          </w:p>
        </w:tc>
        <w:tc>
          <w:tcPr>
            <w:tcW w:w="2441" w:type="dxa"/>
          </w:tcPr>
          <w:p w14:paraId="1FE4FA32" w14:textId="77777777" w:rsidR="00476584" w:rsidRDefault="00476584" w:rsidP="004F7591">
            <w:pPr>
              <w:ind w:left="0" w:firstLine="0"/>
            </w:pPr>
            <w:r>
              <w:t>Commissioning Plan</w:t>
            </w:r>
          </w:p>
        </w:tc>
        <w:tc>
          <w:tcPr>
            <w:tcW w:w="1487" w:type="dxa"/>
          </w:tcPr>
          <w:p w14:paraId="1FE4FA33" w14:textId="77777777" w:rsidR="00476584" w:rsidRDefault="00476584" w:rsidP="004F7591">
            <w:pPr>
              <w:ind w:left="0" w:firstLine="0"/>
            </w:pPr>
            <w:r>
              <w:t>TO</w:t>
            </w:r>
          </w:p>
        </w:tc>
        <w:tc>
          <w:tcPr>
            <w:tcW w:w="4230" w:type="dxa"/>
          </w:tcPr>
          <w:p w14:paraId="1FE4FA34" w14:textId="77777777" w:rsidR="00476584" w:rsidRDefault="00476584" w:rsidP="004F7591">
            <w:pPr>
              <w:ind w:left="0" w:firstLine="0"/>
            </w:pPr>
            <w:r>
              <w:t>In accordance with STCP19-4</w:t>
            </w:r>
          </w:p>
        </w:tc>
      </w:tr>
      <w:tr w:rsidR="00C2738D" w14:paraId="1FE4FA3A" w14:textId="77777777" w:rsidTr="004F7591">
        <w:trPr>
          <w:trHeight w:val="903"/>
        </w:trPr>
        <w:tc>
          <w:tcPr>
            <w:tcW w:w="938" w:type="dxa"/>
          </w:tcPr>
          <w:p w14:paraId="1FE4FA36" w14:textId="77777777" w:rsidR="00C2738D" w:rsidRDefault="00C2738D" w:rsidP="00C52F66">
            <w:r>
              <w:t>8</w:t>
            </w:r>
          </w:p>
        </w:tc>
        <w:tc>
          <w:tcPr>
            <w:tcW w:w="2441" w:type="dxa"/>
          </w:tcPr>
          <w:p w14:paraId="1FE4FA37" w14:textId="77777777" w:rsidR="00C2738D" w:rsidRDefault="00C2738D" w:rsidP="004F7591">
            <w:pPr>
              <w:ind w:left="0" w:firstLine="0"/>
            </w:pPr>
            <w:r>
              <w:t xml:space="preserve">Revision to existing ANM </w:t>
            </w:r>
          </w:p>
        </w:tc>
        <w:tc>
          <w:tcPr>
            <w:tcW w:w="1487" w:type="dxa"/>
          </w:tcPr>
          <w:p w14:paraId="1FE4FA38" w14:textId="77777777" w:rsidR="00C2738D" w:rsidRDefault="00C2738D" w:rsidP="004F7591">
            <w:pPr>
              <w:ind w:left="0" w:firstLine="0"/>
            </w:pPr>
            <w:r>
              <w:t>TO</w:t>
            </w:r>
          </w:p>
        </w:tc>
        <w:tc>
          <w:tcPr>
            <w:tcW w:w="4230" w:type="dxa"/>
          </w:tcPr>
          <w:p w14:paraId="1FE4FA39" w14:textId="77777777" w:rsidR="00C2738D" w:rsidRDefault="00C2738D" w:rsidP="004F7591">
            <w:pPr>
              <w:ind w:left="0" w:firstLine="0"/>
            </w:pPr>
            <w:r>
              <w:t xml:space="preserve">Depending on type of revision use timetable above as agreed between parties </w:t>
            </w:r>
          </w:p>
        </w:tc>
      </w:tr>
    </w:tbl>
    <w:p w14:paraId="1FE4FA3B" w14:textId="77777777" w:rsidR="00C52F66" w:rsidRPr="00C52F66" w:rsidRDefault="00C52F66" w:rsidP="00C52F66">
      <w:pPr>
        <w:sectPr w:rsidR="00C52F66" w:rsidRPr="00C52F66">
          <w:headerReference w:type="default" r:id="rId11"/>
          <w:footerReference w:type="default" r:id="rId12"/>
          <w:pgSz w:w="11906" w:h="16838"/>
          <w:pgMar w:top="1440" w:right="1800" w:bottom="1440" w:left="1800" w:header="720" w:footer="720" w:gutter="0"/>
          <w:cols w:space="720"/>
        </w:sectPr>
      </w:pPr>
    </w:p>
    <w:p w14:paraId="1FE4FA3C" w14:textId="77777777" w:rsidR="00492F02" w:rsidRDefault="00234FEF">
      <w:pPr>
        <w:pStyle w:val="Heading2"/>
        <w:numPr>
          <w:ilvl w:val="0"/>
          <w:numId w:val="0"/>
        </w:numPr>
        <w:rPr>
          <w:sz w:val="28"/>
        </w:rPr>
      </w:pPr>
      <w:r>
        <w:rPr>
          <w:sz w:val="28"/>
        </w:rPr>
        <w:lastRenderedPageBreak/>
        <w:t>A</w:t>
      </w:r>
      <w:r w:rsidR="00E7230A">
        <w:rPr>
          <w:sz w:val="28"/>
        </w:rPr>
        <w:t>ppendix B</w:t>
      </w:r>
      <w:r w:rsidR="00492F02">
        <w:rPr>
          <w:sz w:val="28"/>
        </w:rPr>
        <w:t xml:space="preserve">: Abbreviations &amp; Definitions </w:t>
      </w:r>
    </w:p>
    <w:p w14:paraId="1FE4FA3D" w14:textId="77777777" w:rsidR="00492F02" w:rsidRDefault="00492F02">
      <w:pPr>
        <w:keepNext/>
      </w:pPr>
    </w:p>
    <w:p w14:paraId="1FE4FA3E" w14:textId="77777777" w:rsidR="00492F02" w:rsidRDefault="00492F02">
      <w:pPr>
        <w:pStyle w:val="Heading2"/>
        <w:numPr>
          <w:ilvl w:val="0"/>
          <w:numId w:val="0"/>
        </w:numPr>
      </w:pPr>
      <w:r>
        <w:t>Abbreviations</w:t>
      </w:r>
    </w:p>
    <w:p w14:paraId="1FE4FA3F" w14:textId="77777777" w:rsidR="00AB3A52" w:rsidRDefault="00AB3A52">
      <w:pPr>
        <w:keepNext/>
        <w:tabs>
          <w:tab w:val="left" w:pos="798"/>
          <w:tab w:val="left" w:pos="1722"/>
        </w:tabs>
      </w:pPr>
      <w:r>
        <w:t>BM</w:t>
      </w:r>
      <w:r>
        <w:tab/>
      </w:r>
      <w:r>
        <w:tab/>
        <w:t>Balancing Mechanism</w:t>
      </w:r>
    </w:p>
    <w:p w14:paraId="1FE4FA40" w14:textId="77777777" w:rsidR="00492F02" w:rsidRDefault="00492F02">
      <w:pPr>
        <w:keepNext/>
        <w:tabs>
          <w:tab w:val="left" w:pos="798"/>
          <w:tab w:val="left" w:pos="1722"/>
        </w:tabs>
      </w:pPr>
      <w:r>
        <w:t>Other Affected TO</w:t>
      </w:r>
      <w:r>
        <w:tab/>
        <w:t>Other Affected Transmission Owner</w:t>
      </w:r>
    </w:p>
    <w:p w14:paraId="1FE4FA41" w14:textId="77777777" w:rsidR="00492F02" w:rsidRDefault="00492F02">
      <w:pPr>
        <w:keepNext/>
        <w:tabs>
          <w:tab w:val="left" w:pos="798"/>
          <w:tab w:val="left" w:pos="1722"/>
        </w:tabs>
      </w:pPr>
      <w:r>
        <w:t>SCADA</w:t>
      </w:r>
      <w:r>
        <w:tab/>
      </w:r>
      <w:r>
        <w:tab/>
        <w:t>Supervisory Control And Data Acquisition</w:t>
      </w:r>
    </w:p>
    <w:p w14:paraId="1FE4FA42" w14:textId="77777777" w:rsidR="00492F02" w:rsidRDefault="00B63625">
      <w:pPr>
        <w:keepNext/>
        <w:tabs>
          <w:tab w:val="left" w:pos="798"/>
          <w:tab w:val="left" w:pos="1722"/>
        </w:tabs>
      </w:pPr>
      <w:r>
        <w:t>SHET</w:t>
      </w:r>
      <w:r>
        <w:tab/>
      </w:r>
      <w:r>
        <w:tab/>
        <w:t xml:space="preserve">Scottish Hydro </w:t>
      </w:r>
      <w:r w:rsidR="00492F02">
        <w:t>Electric Transmission</w:t>
      </w:r>
      <w:r w:rsidR="00DD0EC1">
        <w:t xml:space="preserve"> </w:t>
      </w:r>
      <w:r>
        <w:t>p</w:t>
      </w:r>
      <w:r w:rsidR="00DD0EC1">
        <w:t>lc</w:t>
      </w:r>
    </w:p>
    <w:p w14:paraId="1FE4FA43" w14:textId="77777777" w:rsidR="00492F02" w:rsidRDefault="00492F02">
      <w:pPr>
        <w:keepNext/>
        <w:tabs>
          <w:tab w:val="left" w:pos="798"/>
          <w:tab w:val="left" w:pos="1722"/>
        </w:tabs>
      </w:pPr>
      <w:r>
        <w:t>SPT</w:t>
      </w:r>
      <w:r>
        <w:tab/>
      </w:r>
      <w:r>
        <w:tab/>
        <w:t>SP Transmission</w:t>
      </w:r>
      <w:r w:rsidR="00DD0EC1">
        <w:t xml:space="preserve"> </w:t>
      </w:r>
      <w:r w:rsidR="00B63625">
        <w:t>p</w:t>
      </w:r>
      <w:r w:rsidR="00DD0EC1">
        <w:t>lc</w:t>
      </w:r>
    </w:p>
    <w:p w14:paraId="1FE4FA44" w14:textId="77777777" w:rsidR="00492F02" w:rsidRDefault="00492F02">
      <w:pPr>
        <w:keepNext/>
        <w:tabs>
          <w:tab w:val="left" w:pos="798"/>
          <w:tab w:val="left" w:pos="1722"/>
        </w:tabs>
      </w:pPr>
      <w:r>
        <w:t>TO</w:t>
      </w:r>
      <w:r>
        <w:tab/>
      </w:r>
      <w:r>
        <w:tab/>
        <w:t>Transmission Owner</w:t>
      </w:r>
    </w:p>
    <w:p w14:paraId="1FE4FA45" w14:textId="77777777" w:rsidR="00492F02" w:rsidRDefault="00492F02">
      <w:pPr>
        <w:pStyle w:val="Heading2"/>
        <w:numPr>
          <w:ilvl w:val="0"/>
          <w:numId w:val="0"/>
        </w:numPr>
      </w:pPr>
    </w:p>
    <w:p w14:paraId="1FE4FA46" w14:textId="77777777" w:rsidR="00492F02" w:rsidRDefault="00492F02">
      <w:pPr>
        <w:pStyle w:val="Heading2"/>
        <w:numPr>
          <w:ilvl w:val="0"/>
          <w:numId w:val="0"/>
        </w:numPr>
        <w:spacing w:after="0"/>
      </w:pPr>
      <w:r>
        <w:t>Definitions</w:t>
      </w:r>
    </w:p>
    <w:p w14:paraId="1FE4FA47" w14:textId="77777777" w:rsidR="00492F02" w:rsidRDefault="00492F02">
      <w:pPr>
        <w:keepNext/>
        <w:spacing w:after="0"/>
      </w:pPr>
    </w:p>
    <w:p w14:paraId="1FE4FA48" w14:textId="77777777" w:rsidR="00492F02" w:rsidRDefault="00492F02">
      <w:pPr>
        <w:keepNext/>
        <w:rPr>
          <w:b/>
        </w:rPr>
      </w:pPr>
      <w:r>
        <w:rPr>
          <w:b/>
        </w:rPr>
        <w:t>STC definitions used:</w:t>
      </w:r>
    </w:p>
    <w:p w14:paraId="3BA7FEB7" w14:textId="23F1364D" w:rsidR="00BD3D73" w:rsidRDefault="002F6107">
      <w:pPr>
        <w:keepNext/>
      </w:pPr>
      <w:r>
        <w:t>The Company</w:t>
      </w:r>
    </w:p>
    <w:p w14:paraId="1FE4FA49" w14:textId="28D3BCE8" w:rsidR="00492F02" w:rsidRDefault="00BD3D73">
      <w:pPr>
        <w:keepNext/>
      </w:pPr>
      <w:r>
        <w:t>NGET</w:t>
      </w:r>
    </w:p>
    <w:p w14:paraId="1FE4FA4A" w14:textId="77777777" w:rsidR="00492F02" w:rsidRDefault="00492F02">
      <w:pPr>
        <w:pStyle w:val="Header"/>
        <w:keepNext/>
        <w:tabs>
          <w:tab w:val="clear" w:pos="4153"/>
          <w:tab w:val="clear" w:pos="8306"/>
        </w:tabs>
      </w:pPr>
      <w:r>
        <w:t>Transmission Owner</w:t>
      </w:r>
    </w:p>
    <w:p w14:paraId="1FE4FA4B" w14:textId="77777777" w:rsidR="00492F02" w:rsidRDefault="00492F02">
      <w:pPr>
        <w:pStyle w:val="Header"/>
        <w:keepNext/>
        <w:tabs>
          <w:tab w:val="clear" w:pos="4153"/>
          <w:tab w:val="clear" w:pos="8306"/>
        </w:tabs>
      </w:pPr>
      <w:r>
        <w:t>Transmission System</w:t>
      </w:r>
    </w:p>
    <w:p w14:paraId="1FE4FA4C" w14:textId="77777777" w:rsidR="00492F02" w:rsidRDefault="00492F02">
      <w:pPr>
        <w:pStyle w:val="Header"/>
        <w:keepNext/>
        <w:tabs>
          <w:tab w:val="clear" w:pos="4153"/>
          <w:tab w:val="clear" w:pos="8306"/>
        </w:tabs>
      </w:pPr>
    </w:p>
    <w:p w14:paraId="1FE4FA4D" w14:textId="77777777" w:rsidR="00492F02" w:rsidRDefault="00492F02">
      <w:pPr>
        <w:pStyle w:val="Header"/>
        <w:keepNext/>
        <w:tabs>
          <w:tab w:val="clear" w:pos="4153"/>
          <w:tab w:val="clear" w:pos="8306"/>
        </w:tabs>
      </w:pPr>
    </w:p>
    <w:p w14:paraId="1FE4FA4E" w14:textId="77777777" w:rsidR="00492F02" w:rsidRDefault="00492F02">
      <w:pPr>
        <w:pStyle w:val="Header"/>
        <w:keepNext/>
        <w:tabs>
          <w:tab w:val="clear" w:pos="4153"/>
          <w:tab w:val="clear" w:pos="8306"/>
        </w:tabs>
        <w:rPr>
          <w:b/>
        </w:rPr>
      </w:pPr>
      <w:r>
        <w:rPr>
          <w:b/>
        </w:rPr>
        <w:t>Definitions used from other STCPs:</w:t>
      </w:r>
    </w:p>
    <w:p w14:paraId="1FE4FA4F"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1FE4FA50"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1FE4FA51" w14:textId="77777777" w:rsidR="00492F02" w:rsidRDefault="00492F02">
      <w:pPr>
        <w:pStyle w:val="Heading3"/>
        <w:numPr>
          <w:ilvl w:val="0"/>
          <w:numId w:val="0"/>
        </w:numPr>
      </w:pPr>
    </w:p>
    <w:sectPr w:rsidR="00492F02" w:rsidSect="007A5A04">
      <w:headerReference w:type="even" r:id="rId13"/>
      <w:headerReference w:type="default" r:id="rId14"/>
      <w:footerReference w:type="default" r:id="rId15"/>
      <w:headerReference w:type="first" r:id="rId1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A2799" w14:textId="77777777" w:rsidR="003C38F9" w:rsidRDefault="003C38F9">
      <w:r>
        <w:separator/>
      </w:r>
    </w:p>
  </w:endnote>
  <w:endnote w:type="continuationSeparator" w:id="0">
    <w:p w14:paraId="502C9B04" w14:textId="77777777" w:rsidR="003C38F9" w:rsidRDefault="003C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4FA58" w14:textId="0839D2A9" w:rsidR="00805D6A" w:rsidRDefault="00805D6A">
    <w:pPr>
      <w:pStyle w:val="Footer"/>
      <w:jc w:val="center"/>
    </w:pPr>
    <w:r>
      <w:t xml:space="preserve">Page </w:t>
    </w:r>
    <w:r>
      <w:fldChar w:fldCharType="begin"/>
    </w:r>
    <w:r>
      <w:instrText xml:space="preserve"> PAGE </w:instrText>
    </w:r>
    <w:r>
      <w:fldChar w:fldCharType="separate"/>
    </w:r>
    <w:r w:rsidR="00BF4E71">
      <w:rPr>
        <w:noProof/>
      </w:rPr>
      <w:t>2</w:t>
    </w:r>
    <w:r>
      <w:rPr>
        <w:noProof/>
      </w:rPr>
      <w:fldChar w:fldCharType="end"/>
    </w:r>
    <w:r>
      <w:t xml:space="preserve"> of </w:t>
    </w:r>
    <w:r w:rsidR="00BF4E71">
      <w:fldChar w:fldCharType="begin"/>
    </w:r>
    <w:r w:rsidR="00BF4E71">
      <w:instrText xml:space="preserve"> NUMPAGES </w:instrText>
    </w:r>
    <w:r w:rsidR="00BF4E71">
      <w:fldChar w:fldCharType="separate"/>
    </w:r>
    <w:r w:rsidR="00BF4E71">
      <w:rPr>
        <w:noProof/>
      </w:rPr>
      <w:t>8</w:t>
    </w:r>
    <w:r w:rsidR="00BF4E7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4FA5B" w14:textId="21345A5D" w:rsidR="00805D6A" w:rsidRDefault="00805D6A">
    <w:pPr>
      <w:pStyle w:val="Footer"/>
      <w:jc w:val="center"/>
    </w:pPr>
    <w:r>
      <w:t xml:space="preserve">Page </w:t>
    </w:r>
    <w:r>
      <w:fldChar w:fldCharType="begin"/>
    </w:r>
    <w:r>
      <w:instrText xml:space="preserve"> PAGE </w:instrText>
    </w:r>
    <w:r>
      <w:fldChar w:fldCharType="separate"/>
    </w:r>
    <w:r w:rsidR="00BF4E71">
      <w:rPr>
        <w:noProof/>
      </w:rPr>
      <w:t>8</w:t>
    </w:r>
    <w:r>
      <w:rPr>
        <w:noProof/>
      </w:rPr>
      <w:fldChar w:fldCharType="end"/>
    </w:r>
    <w:r>
      <w:t xml:space="preserve"> of </w:t>
    </w:r>
    <w:r w:rsidR="00BF4E71">
      <w:fldChar w:fldCharType="begin"/>
    </w:r>
    <w:r w:rsidR="00BF4E71">
      <w:instrText xml:space="preserve"> NUMPAGES </w:instrText>
    </w:r>
    <w:r w:rsidR="00BF4E71">
      <w:fldChar w:fldCharType="separate"/>
    </w:r>
    <w:r w:rsidR="00BF4E71">
      <w:rPr>
        <w:noProof/>
      </w:rPr>
      <w:t>8</w:t>
    </w:r>
    <w:r w:rsidR="00BF4E7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293DE" w14:textId="77777777" w:rsidR="003C38F9" w:rsidRDefault="003C38F9">
      <w:r>
        <w:separator/>
      </w:r>
    </w:p>
  </w:footnote>
  <w:footnote w:type="continuationSeparator" w:id="0">
    <w:p w14:paraId="324FC438" w14:textId="77777777" w:rsidR="003C38F9" w:rsidRDefault="003C38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4FA56" w14:textId="77777777" w:rsidR="00B63625" w:rsidRDefault="00805D6A" w:rsidP="00B63625">
    <w:pPr>
      <w:pStyle w:val="Header"/>
    </w:pPr>
    <w:r>
      <w:t>STCP 26-1 Active Network Management</w:t>
    </w:r>
  </w:p>
  <w:p w14:paraId="1FE4FA57" w14:textId="6B37D9CD" w:rsidR="00805D6A" w:rsidRDefault="00805D6A" w:rsidP="00B63625">
    <w:pPr>
      <w:pStyle w:val="Header"/>
    </w:pPr>
    <w:r w:rsidRPr="005D1922">
      <w:t xml:space="preserve">Issue </w:t>
    </w:r>
    <w:r w:rsidR="007D61A4" w:rsidRPr="005D1922">
      <w:t>00</w:t>
    </w:r>
    <w:r w:rsidR="00096099" w:rsidRPr="005D1922">
      <w:t>3</w:t>
    </w:r>
    <w:r w:rsidR="007D61A4" w:rsidRPr="005D1922">
      <w:t xml:space="preserve"> </w:t>
    </w:r>
    <w:r w:rsidR="00C54971">
      <w:t>25</w:t>
    </w:r>
    <w:r w:rsidR="00BD3D73" w:rsidRPr="005D1922">
      <w:t>/04/20</w:t>
    </w:r>
    <w:r w:rsidR="00096099" w:rsidRPr="005D1922">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4FA59" w14:textId="77777777" w:rsidR="00805D6A" w:rsidRDefault="00000000">
    <w:pPr>
      <w:pStyle w:val="Header"/>
    </w:pPr>
    <w:r>
      <w:rPr>
        <w:noProof/>
      </w:rPr>
      <w:pict w14:anchorId="1FE4F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left:0;text-align:left;margin-left:0;margin-top:0;width:451.95pt;height:180.75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4FA5A" w14:textId="77777777" w:rsidR="00805D6A" w:rsidRPr="009358A7" w:rsidRDefault="00805D6A" w:rsidP="008E583B">
    <w:pPr>
      <w:pStyle w:val="Header"/>
      <w:spacing w:after="0"/>
      <w:rPr>
        <w:color w:val="FF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4FA5C" w14:textId="77777777" w:rsidR="00805D6A" w:rsidRDefault="00000000">
    <w:pPr>
      <w:pStyle w:val="Header"/>
    </w:pPr>
    <w:r>
      <w:rPr>
        <w:noProof/>
      </w:rPr>
      <w:pict w14:anchorId="1FE4FA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left:0;text-align:left;margin-left:0;margin-top:0;width:451.95pt;height:180.75pt;rotation:315;z-index:-2516592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082B41C"/>
    <w:lvl w:ilvl="0">
      <w:start w:val="1"/>
      <w:numFmt w:val="decimal"/>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4DC739D"/>
    <w:multiLevelType w:val="multilevel"/>
    <w:tmpl w:val="540602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1"/>
      <w:lvlJc w:val="left"/>
      <w:pPr>
        <w:tabs>
          <w:tab w:val="num" w:pos="1080"/>
        </w:tabs>
        <w:ind w:left="720" w:hanging="720"/>
      </w:pPr>
      <w:rPr>
        <w:rFonts w:hint="default"/>
      </w:rPr>
    </w:lvl>
    <w:lvl w:ilvl="3">
      <w:start w:val="20"/>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1EEA26C1"/>
    <w:multiLevelType w:val="hybridMultilevel"/>
    <w:tmpl w:val="0CC67D52"/>
    <w:lvl w:ilvl="0" w:tplc="368E60F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2220C9"/>
    <w:multiLevelType w:val="hybridMultilevel"/>
    <w:tmpl w:val="0BB0D884"/>
    <w:lvl w:ilvl="0" w:tplc="9D66D716">
      <w:start w:val="1"/>
      <w:numFmt w:val="bullet"/>
      <w:lvlText w:val=""/>
      <w:lvlJc w:val="left"/>
      <w:pPr>
        <w:tabs>
          <w:tab w:val="num" w:pos="1211"/>
        </w:tabs>
        <w:ind w:left="1211" w:hanging="360"/>
      </w:pPr>
      <w:rPr>
        <w:rFonts w:ascii="Symbol" w:hAnsi="Symbol" w:hint="default"/>
      </w:rPr>
    </w:lvl>
    <w:lvl w:ilvl="1" w:tplc="F97497AA" w:tentative="1">
      <w:start w:val="1"/>
      <w:numFmt w:val="bullet"/>
      <w:lvlText w:val="o"/>
      <w:lvlJc w:val="left"/>
      <w:pPr>
        <w:tabs>
          <w:tab w:val="num" w:pos="1931"/>
        </w:tabs>
        <w:ind w:left="1931" w:hanging="360"/>
      </w:pPr>
      <w:rPr>
        <w:rFonts w:ascii="Courier New" w:hAnsi="Courier New" w:hint="default"/>
      </w:rPr>
    </w:lvl>
    <w:lvl w:ilvl="2" w:tplc="F6DCFEFA" w:tentative="1">
      <w:start w:val="1"/>
      <w:numFmt w:val="bullet"/>
      <w:lvlText w:val=""/>
      <w:lvlJc w:val="left"/>
      <w:pPr>
        <w:tabs>
          <w:tab w:val="num" w:pos="2651"/>
        </w:tabs>
        <w:ind w:left="2651" w:hanging="360"/>
      </w:pPr>
      <w:rPr>
        <w:rFonts w:ascii="Wingdings" w:hAnsi="Wingdings" w:hint="default"/>
      </w:rPr>
    </w:lvl>
    <w:lvl w:ilvl="3" w:tplc="82322586" w:tentative="1">
      <w:start w:val="1"/>
      <w:numFmt w:val="bullet"/>
      <w:lvlText w:val=""/>
      <w:lvlJc w:val="left"/>
      <w:pPr>
        <w:tabs>
          <w:tab w:val="num" w:pos="3371"/>
        </w:tabs>
        <w:ind w:left="3371" w:hanging="360"/>
      </w:pPr>
      <w:rPr>
        <w:rFonts w:ascii="Symbol" w:hAnsi="Symbol" w:hint="default"/>
      </w:rPr>
    </w:lvl>
    <w:lvl w:ilvl="4" w:tplc="FC5E33EE" w:tentative="1">
      <w:start w:val="1"/>
      <w:numFmt w:val="bullet"/>
      <w:lvlText w:val="o"/>
      <w:lvlJc w:val="left"/>
      <w:pPr>
        <w:tabs>
          <w:tab w:val="num" w:pos="4091"/>
        </w:tabs>
        <w:ind w:left="4091" w:hanging="360"/>
      </w:pPr>
      <w:rPr>
        <w:rFonts w:ascii="Courier New" w:hAnsi="Courier New" w:hint="default"/>
      </w:rPr>
    </w:lvl>
    <w:lvl w:ilvl="5" w:tplc="841CB5B6" w:tentative="1">
      <w:start w:val="1"/>
      <w:numFmt w:val="bullet"/>
      <w:lvlText w:val=""/>
      <w:lvlJc w:val="left"/>
      <w:pPr>
        <w:tabs>
          <w:tab w:val="num" w:pos="4811"/>
        </w:tabs>
        <w:ind w:left="4811" w:hanging="360"/>
      </w:pPr>
      <w:rPr>
        <w:rFonts w:ascii="Wingdings" w:hAnsi="Wingdings" w:hint="default"/>
      </w:rPr>
    </w:lvl>
    <w:lvl w:ilvl="6" w:tplc="8ED64DA6" w:tentative="1">
      <w:start w:val="1"/>
      <w:numFmt w:val="bullet"/>
      <w:lvlText w:val=""/>
      <w:lvlJc w:val="left"/>
      <w:pPr>
        <w:tabs>
          <w:tab w:val="num" w:pos="5531"/>
        </w:tabs>
        <w:ind w:left="5531" w:hanging="360"/>
      </w:pPr>
      <w:rPr>
        <w:rFonts w:ascii="Symbol" w:hAnsi="Symbol" w:hint="default"/>
      </w:rPr>
    </w:lvl>
    <w:lvl w:ilvl="7" w:tplc="3F54D16E" w:tentative="1">
      <w:start w:val="1"/>
      <w:numFmt w:val="bullet"/>
      <w:lvlText w:val="o"/>
      <w:lvlJc w:val="left"/>
      <w:pPr>
        <w:tabs>
          <w:tab w:val="num" w:pos="6251"/>
        </w:tabs>
        <w:ind w:left="6251" w:hanging="360"/>
      </w:pPr>
      <w:rPr>
        <w:rFonts w:ascii="Courier New" w:hAnsi="Courier New" w:hint="default"/>
      </w:rPr>
    </w:lvl>
    <w:lvl w:ilvl="8" w:tplc="06648B0E"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E87961"/>
    <w:multiLevelType w:val="hybridMultilevel"/>
    <w:tmpl w:val="BCBCF57E"/>
    <w:lvl w:ilvl="0" w:tplc="8B1653EE">
      <w:start w:val="1"/>
      <w:numFmt w:val="bullet"/>
      <w:lvlText w:val=""/>
      <w:lvlJc w:val="left"/>
      <w:pPr>
        <w:tabs>
          <w:tab w:val="num" w:pos="1211"/>
        </w:tabs>
        <w:ind w:left="1211" w:hanging="360"/>
      </w:pPr>
      <w:rPr>
        <w:rFonts w:ascii="Symbol" w:hAnsi="Symbol" w:hint="default"/>
      </w:rPr>
    </w:lvl>
    <w:lvl w:ilvl="1" w:tplc="61509102" w:tentative="1">
      <w:start w:val="1"/>
      <w:numFmt w:val="bullet"/>
      <w:lvlText w:val="o"/>
      <w:lvlJc w:val="left"/>
      <w:pPr>
        <w:tabs>
          <w:tab w:val="num" w:pos="1931"/>
        </w:tabs>
        <w:ind w:left="1931" w:hanging="360"/>
      </w:pPr>
      <w:rPr>
        <w:rFonts w:ascii="Courier New" w:hAnsi="Courier New" w:hint="default"/>
      </w:rPr>
    </w:lvl>
    <w:lvl w:ilvl="2" w:tplc="7DACC792" w:tentative="1">
      <w:start w:val="1"/>
      <w:numFmt w:val="bullet"/>
      <w:lvlText w:val=""/>
      <w:lvlJc w:val="left"/>
      <w:pPr>
        <w:tabs>
          <w:tab w:val="num" w:pos="2651"/>
        </w:tabs>
        <w:ind w:left="2651" w:hanging="360"/>
      </w:pPr>
      <w:rPr>
        <w:rFonts w:ascii="Wingdings" w:hAnsi="Wingdings" w:hint="default"/>
      </w:rPr>
    </w:lvl>
    <w:lvl w:ilvl="3" w:tplc="E5CC69D2" w:tentative="1">
      <w:start w:val="1"/>
      <w:numFmt w:val="bullet"/>
      <w:lvlText w:val=""/>
      <w:lvlJc w:val="left"/>
      <w:pPr>
        <w:tabs>
          <w:tab w:val="num" w:pos="3371"/>
        </w:tabs>
        <w:ind w:left="3371" w:hanging="360"/>
      </w:pPr>
      <w:rPr>
        <w:rFonts w:ascii="Symbol" w:hAnsi="Symbol" w:hint="default"/>
      </w:rPr>
    </w:lvl>
    <w:lvl w:ilvl="4" w:tplc="F8544740" w:tentative="1">
      <w:start w:val="1"/>
      <w:numFmt w:val="bullet"/>
      <w:lvlText w:val="o"/>
      <w:lvlJc w:val="left"/>
      <w:pPr>
        <w:tabs>
          <w:tab w:val="num" w:pos="4091"/>
        </w:tabs>
        <w:ind w:left="4091" w:hanging="360"/>
      </w:pPr>
      <w:rPr>
        <w:rFonts w:ascii="Courier New" w:hAnsi="Courier New" w:hint="default"/>
      </w:rPr>
    </w:lvl>
    <w:lvl w:ilvl="5" w:tplc="B620896A" w:tentative="1">
      <w:start w:val="1"/>
      <w:numFmt w:val="bullet"/>
      <w:lvlText w:val=""/>
      <w:lvlJc w:val="left"/>
      <w:pPr>
        <w:tabs>
          <w:tab w:val="num" w:pos="4811"/>
        </w:tabs>
        <w:ind w:left="4811" w:hanging="360"/>
      </w:pPr>
      <w:rPr>
        <w:rFonts w:ascii="Wingdings" w:hAnsi="Wingdings" w:hint="default"/>
      </w:rPr>
    </w:lvl>
    <w:lvl w:ilvl="6" w:tplc="4E2AF934" w:tentative="1">
      <w:start w:val="1"/>
      <w:numFmt w:val="bullet"/>
      <w:lvlText w:val=""/>
      <w:lvlJc w:val="left"/>
      <w:pPr>
        <w:tabs>
          <w:tab w:val="num" w:pos="5531"/>
        </w:tabs>
        <w:ind w:left="5531" w:hanging="360"/>
      </w:pPr>
      <w:rPr>
        <w:rFonts w:ascii="Symbol" w:hAnsi="Symbol" w:hint="default"/>
      </w:rPr>
    </w:lvl>
    <w:lvl w:ilvl="7" w:tplc="D10C36A2" w:tentative="1">
      <w:start w:val="1"/>
      <w:numFmt w:val="bullet"/>
      <w:lvlText w:val="o"/>
      <w:lvlJc w:val="left"/>
      <w:pPr>
        <w:tabs>
          <w:tab w:val="num" w:pos="6251"/>
        </w:tabs>
        <w:ind w:left="6251" w:hanging="360"/>
      </w:pPr>
      <w:rPr>
        <w:rFonts w:ascii="Courier New" w:hAnsi="Courier New" w:hint="default"/>
      </w:rPr>
    </w:lvl>
    <w:lvl w:ilvl="8" w:tplc="6A7A4DA4"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6B3A79"/>
    <w:multiLevelType w:val="multilevel"/>
    <w:tmpl w:val="540602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1"/>
      <w:lvlJc w:val="left"/>
      <w:pPr>
        <w:tabs>
          <w:tab w:val="num" w:pos="1080"/>
        </w:tabs>
        <w:ind w:left="720" w:hanging="720"/>
      </w:pPr>
      <w:rPr>
        <w:rFonts w:hint="default"/>
      </w:rPr>
    </w:lvl>
    <w:lvl w:ilvl="3">
      <w:start w:val="20"/>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603D6E"/>
    <w:multiLevelType w:val="singleLevel"/>
    <w:tmpl w:val="CBD8AA7A"/>
    <w:lvl w:ilvl="0">
      <w:start w:val="1"/>
      <w:numFmt w:val="bullet"/>
      <w:lvlText w:val=""/>
      <w:lvlJc w:val="left"/>
      <w:pPr>
        <w:tabs>
          <w:tab w:val="num" w:pos="360"/>
        </w:tabs>
        <w:ind w:left="0" w:firstLine="0"/>
      </w:pPr>
      <w:rPr>
        <w:rFonts w:ascii="Symbol" w:hAnsi="Symbol" w:hint="default"/>
      </w:rPr>
    </w:lvl>
  </w:abstractNum>
  <w:abstractNum w:abstractNumId="26"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513E0D59"/>
    <w:multiLevelType w:val="hybridMultilevel"/>
    <w:tmpl w:val="6C4AD650"/>
    <w:lvl w:ilvl="0" w:tplc="62FE30EE">
      <w:start w:val="1"/>
      <w:numFmt w:val="decimal"/>
      <w:lvlText w:val="B%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EA41AF"/>
    <w:multiLevelType w:val="hybridMultilevel"/>
    <w:tmpl w:val="0FB6200A"/>
    <w:lvl w:ilvl="0" w:tplc="E54C2C38">
      <w:start w:val="1"/>
      <w:numFmt w:val="bullet"/>
      <w:lvlText w:val=""/>
      <w:lvlJc w:val="left"/>
      <w:pPr>
        <w:tabs>
          <w:tab w:val="num" w:pos="1980"/>
        </w:tabs>
        <w:ind w:left="1980" w:hanging="360"/>
      </w:pPr>
      <w:rPr>
        <w:rFonts w:ascii="Symbol" w:hAnsi="Symbol" w:hint="default"/>
      </w:rPr>
    </w:lvl>
    <w:lvl w:ilvl="1" w:tplc="CD8ABB4C" w:tentative="1">
      <w:start w:val="1"/>
      <w:numFmt w:val="bullet"/>
      <w:lvlText w:val="o"/>
      <w:lvlJc w:val="left"/>
      <w:pPr>
        <w:tabs>
          <w:tab w:val="num" w:pos="2700"/>
        </w:tabs>
        <w:ind w:left="2700" w:hanging="360"/>
      </w:pPr>
      <w:rPr>
        <w:rFonts w:ascii="Courier New" w:hAnsi="Courier New" w:hint="default"/>
      </w:rPr>
    </w:lvl>
    <w:lvl w:ilvl="2" w:tplc="EABCDB3C" w:tentative="1">
      <w:start w:val="1"/>
      <w:numFmt w:val="bullet"/>
      <w:lvlText w:val=""/>
      <w:lvlJc w:val="left"/>
      <w:pPr>
        <w:tabs>
          <w:tab w:val="num" w:pos="3420"/>
        </w:tabs>
        <w:ind w:left="3420" w:hanging="360"/>
      </w:pPr>
      <w:rPr>
        <w:rFonts w:ascii="Wingdings" w:hAnsi="Wingdings" w:hint="default"/>
      </w:rPr>
    </w:lvl>
    <w:lvl w:ilvl="3" w:tplc="194E1C60" w:tentative="1">
      <w:start w:val="1"/>
      <w:numFmt w:val="bullet"/>
      <w:lvlText w:val=""/>
      <w:lvlJc w:val="left"/>
      <w:pPr>
        <w:tabs>
          <w:tab w:val="num" w:pos="4140"/>
        </w:tabs>
        <w:ind w:left="4140" w:hanging="360"/>
      </w:pPr>
      <w:rPr>
        <w:rFonts w:ascii="Symbol" w:hAnsi="Symbol" w:hint="default"/>
      </w:rPr>
    </w:lvl>
    <w:lvl w:ilvl="4" w:tplc="E0E44278" w:tentative="1">
      <w:start w:val="1"/>
      <w:numFmt w:val="bullet"/>
      <w:lvlText w:val="o"/>
      <w:lvlJc w:val="left"/>
      <w:pPr>
        <w:tabs>
          <w:tab w:val="num" w:pos="4860"/>
        </w:tabs>
        <w:ind w:left="4860" w:hanging="360"/>
      </w:pPr>
      <w:rPr>
        <w:rFonts w:ascii="Courier New" w:hAnsi="Courier New" w:hint="default"/>
      </w:rPr>
    </w:lvl>
    <w:lvl w:ilvl="5" w:tplc="6C543CD8" w:tentative="1">
      <w:start w:val="1"/>
      <w:numFmt w:val="bullet"/>
      <w:lvlText w:val=""/>
      <w:lvlJc w:val="left"/>
      <w:pPr>
        <w:tabs>
          <w:tab w:val="num" w:pos="5580"/>
        </w:tabs>
        <w:ind w:left="5580" w:hanging="360"/>
      </w:pPr>
      <w:rPr>
        <w:rFonts w:ascii="Wingdings" w:hAnsi="Wingdings" w:hint="default"/>
      </w:rPr>
    </w:lvl>
    <w:lvl w:ilvl="6" w:tplc="AF7CA5CA" w:tentative="1">
      <w:start w:val="1"/>
      <w:numFmt w:val="bullet"/>
      <w:lvlText w:val=""/>
      <w:lvlJc w:val="left"/>
      <w:pPr>
        <w:tabs>
          <w:tab w:val="num" w:pos="6300"/>
        </w:tabs>
        <w:ind w:left="6300" w:hanging="360"/>
      </w:pPr>
      <w:rPr>
        <w:rFonts w:ascii="Symbol" w:hAnsi="Symbol" w:hint="default"/>
      </w:rPr>
    </w:lvl>
    <w:lvl w:ilvl="7" w:tplc="CA4428C8" w:tentative="1">
      <w:start w:val="1"/>
      <w:numFmt w:val="bullet"/>
      <w:lvlText w:val="o"/>
      <w:lvlJc w:val="left"/>
      <w:pPr>
        <w:tabs>
          <w:tab w:val="num" w:pos="7020"/>
        </w:tabs>
        <w:ind w:left="7020" w:hanging="360"/>
      </w:pPr>
      <w:rPr>
        <w:rFonts w:ascii="Courier New" w:hAnsi="Courier New" w:hint="default"/>
      </w:rPr>
    </w:lvl>
    <w:lvl w:ilvl="8" w:tplc="F86CD62E" w:tentative="1">
      <w:start w:val="1"/>
      <w:numFmt w:val="bullet"/>
      <w:lvlText w:val=""/>
      <w:lvlJc w:val="left"/>
      <w:pPr>
        <w:tabs>
          <w:tab w:val="num" w:pos="7740"/>
        </w:tabs>
        <w:ind w:left="7740" w:hanging="360"/>
      </w:pPr>
      <w:rPr>
        <w:rFonts w:ascii="Wingdings" w:hAnsi="Wingdings" w:hint="default"/>
      </w:rPr>
    </w:lvl>
  </w:abstractNum>
  <w:abstractNum w:abstractNumId="31" w15:restartNumberingAfterBreak="0">
    <w:nsid w:val="533E3935"/>
    <w:multiLevelType w:val="singleLevel"/>
    <w:tmpl w:val="0809000F"/>
    <w:lvl w:ilvl="0">
      <w:start w:val="1"/>
      <w:numFmt w:val="decimal"/>
      <w:lvlText w:val="%1."/>
      <w:lvlJc w:val="left"/>
      <w:pPr>
        <w:tabs>
          <w:tab w:val="num" w:pos="360"/>
        </w:tabs>
        <w:ind w:left="360" w:hanging="360"/>
      </w:pPr>
    </w:lvl>
  </w:abstractNum>
  <w:abstractNum w:abstractNumId="32" w15:restartNumberingAfterBreak="0">
    <w:nsid w:val="546143FF"/>
    <w:multiLevelType w:val="multilevel"/>
    <w:tmpl w:val="687A918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26"/>
        </w:tabs>
        <w:ind w:left="426" w:firstLine="0"/>
      </w:pPr>
      <w:rPr>
        <w:rFonts w:hint="default"/>
        <w:b w:val="0"/>
      </w:rPr>
    </w:lvl>
    <w:lvl w:ilvl="3">
      <w:start w:val="1"/>
      <w:numFmt w:val="decimal"/>
      <w:pStyle w:val="Heading4"/>
      <w:lvlText w:val="%1.%2.%3.%4"/>
      <w:lvlJc w:val="left"/>
      <w:pPr>
        <w:tabs>
          <w:tab w:val="num" w:pos="450"/>
        </w:tabs>
        <w:ind w:left="450"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3" w15:restartNumberingAfterBreak="0">
    <w:nsid w:val="55A02069"/>
    <w:multiLevelType w:val="multilevel"/>
    <w:tmpl w:val="E8FA484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D3280E"/>
    <w:multiLevelType w:val="singleLevel"/>
    <w:tmpl w:val="CBD8AA7A"/>
    <w:lvl w:ilvl="0">
      <w:start w:val="1"/>
      <w:numFmt w:val="bullet"/>
      <w:lvlText w:val=""/>
      <w:lvlJc w:val="left"/>
      <w:pPr>
        <w:tabs>
          <w:tab w:val="num" w:pos="360"/>
        </w:tabs>
        <w:ind w:left="0" w:firstLine="0"/>
      </w:pPr>
      <w:rPr>
        <w:rFonts w:ascii="Symbol" w:hAnsi="Symbol" w:hint="default"/>
      </w:rPr>
    </w:lvl>
  </w:abstractNum>
  <w:abstractNum w:abstractNumId="39"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3D239BA"/>
    <w:multiLevelType w:val="hybridMultilevel"/>
    <w:tmpl w:val="8C30A776"/>
    <w:lvl w:ilvl="0" w:tplc="BABC2CDC">
      <w:start w:val="1"/>
      <w:numFmt w:val="decimal"/>
      <w:lvlText w:val="B%1."/>
      <w:lvlJc w:val="left"/>
      <w:pPr>
        <w:tabs>
          <w:tab w:val="num" w:pos="720"/>
        </w:tabs>
        <w:ind w:left="720" w:hanging="360"/>
      </w:pPr>
      <w:rPr>
        <w:rFonts w:hint="default"/>
      </w:rPr>
    </w:lvl>
    <w:lvl w:ilvl="1" w:tplc="6A386B1E" w:tentative="1">
      <w:start w:val="1"/>
      <w:numFmt w:val="lowerLetter"/>
      <w:lvlText w:val="%2."/>
      <w:lvlJc w:val="left"/>
      <w:pPr>
        <w:tabs>
          <w:tab w:val="num" w:pos="1440"/>
        </w:tabs>
        <w:ind w:left="1440" w:hanging="360"/>
      </w:pPr>
    </w:lvl>
    <w:lvl w:ilvl="2" w:tplc="E794B544" w:tentative="1">
      <w:start w:val="1"/>
      <w:numFmt w:val="lowerRoman"/>
      <w:lvlText w:val="%3."/>
      <w:lvlJc w:val="right"/>
      <w:pPr>
        <w:tabs>
          <w:tab w:val="num" w:pos="2160"/>
        </w:tabs>
        <w:ind w:left="2160" w:hanging="180"/>
      </w:pPr>
    </w:lvl>
    <w:lvl w:ilvl="3" w:tplc="7D1060F6" w:tentative="1">
      <w:start w:val="1"/>
      <w:numFmt w:val="decimal"/>
      <w:lvlText w:val="%4."/>
      <w:lvlJc w:val="left"/>
      <w:pPr>
        <w:tabs>
          <w:tab w:val="num" w:pos="2880"/>
        </w:tabs>
        <w:ind w:left="2880" w:hanging="360"/>
      </w:pPr>
    </w:lvl>
    <w:lvl w:ilvl="4" w:tplc="2D6A855C" w:tentative="1">
      <w:start w:val="1"/>
      <w:numFmt w:val="lowerLetter"/>
      <w:lvlText w:val="%5."/>
      <w:lvlJc w:val="left"/>
      <w:pPr>
        <w:tabs>
          <w:tab w:val="num" w:pos="3600"/>
        </w:tabs>
        <w:ind w:left="3600" w:hanging="360"/>
      </w:pPr>
    </w:lvl>
    <w:lvl w:ilvl="5" w:tplc="AD70511C" w:tentative="1">
      <w:start w:val="1"/>
      <w:numFmt w:val="lowerRoman"/>
      <w:lvlText w:val="%6."/>
      <w:lvlJc w:val="right"/>
      <w:pPr>
        <w:tabs>
          <w:tab w:val="num" w:pos="4320"/>
        </w:tabs>
        <w:ind w:left="4320" w:hanging="180"/>
      </w:pPr>
    </w:lvl>
    <w:lvl w:ilvl="6" w:tplc="2B4C77BA" w:tentative="1">
      <w:start w:val="1"/>
      <w:numFmt w:val="decimal"/>
      <w:lvlText w:val="%7."/>
      <w:lvlJc w:val="left"/>
      <w:pPr>
        <w:tabs>
          <w:tab w:val="num" w:pos="5040"/>
        </w:tabs>
        <w:ind w:left="5040" w:hanging="360"/>
      </w:pPr>
    </w:lvl>
    <w:lvl w:ilvl="7" w:tplc="77DCA0E0" w:tentative="1">
      <w:start w:val="1"/>
      <w:numFmt w:val="lowerLetter"/>
      <w:lvlText w:val="%8."/>
      <w:lvlJc w:val="left"/>
      <w:pPr>
        <w:tabs>
          <w:tab w:val="num" w:pos="5760"/>
        </w:tabs>
        <w:ind w:left="5760" w:hanging="360"/>
      </w:pPr>
    </w:lvl>
    <w:lvl w:ilvl="8" w:tplc="2214CB20" w:tentative="1">
      <w:start w:val="1"/>
      <w:numFmt w:val="lowerRoman"/>
      <w:lvlText w:val="%9."/>
      <w:lvlJc w:val="right"/>
      <w:pPr>
        <w:tabs>
          <w:tab w:val="num" w:pos="6480"/>
        </w:tabs>
        <w:ind w:left="6480" w:hanging="180"/>
      </w:pPr>
    </w:lvl>
  </w:abstractNum>
  <w:abstractNum w:abstractNumId="41" w15:restartNumberingAfterBreak="0">
    <w:nsid w:val="63F74C9A"/>
    <w:multiLevelType w:val="hybridMultilevel"/>
    <w:tmpl w:val="82FEDB8E"/>
    <w:lvl w:ilvl="0" w:tplc="CC74327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0E019D2"/>
    <w:multiLevelType w:val="hybridMultilevel"/>
    <w:tmpl w:val="734ED31C"/>
    <w:lvl w:ilvl="0" w:tplc="C03C4D02">
      <w:start w:val="1"/>
      <w:numFmt w:val="bullet"/>
      <w:lvlText w:val=""/>
      <w:lvlJc w:val="left"/>
      <w:pPr>
        <w:tabs>
          <w:tab w:val="num" w:pos="1500"/>
        </w:tabs>
        <w:ind w:left="1500" w:hanging="360"/>
      </w:pPr>
      <w:rPr>
        <w:rFonts w:ascii="Symbol" w:hAnsi="Symbol" w:hint="default"/>
      </w:rPr>
    </w:lvl>
    <w:lvl w:ilvl="1" w:tplc="98E86C62" w:tentative="1">
      <w:start w:val="1"/>
      <w:numFmt w:val="bullet"/>
      <w:lvlText w:val="o"/>
      <w:lvlJc w:val="left"/>
      <w:pPr>
        <w:tabs>
          <w:tab w:val="num" w:pos="2220"/>
        </w:tabs>
        <w:ind w:left="2220" w:hanging="360"/>
      </w:pPr>
      <w:rPr>
        <w:rFonts w:ascii="Courier New" w:hAnsi="Courier New" w:hint="default"/>
      </w:rPr>
    </w:lvl>
    <w:lvl w:ilvl="2" w:tplc="83C8084A" w:tentative="1">
      <w:start w:val="1"/>
      <w:numFmt w:val="bullet"/>
      <w:lvlText w:val=""/>
      <w:lvlJc w:val="left"/>
      <w:pPr>
        <w:tabs>
          <w:tab w:val="num" w:pos="2940"/>
        </w:tabs>
        <w:ind w:left="2940" w:hanging="360"/>
      </w:pPr>
      <w:rPr>
        <w:rFonts w:ascii="Wingdings" w:hAnsi="Wingdings" w:hint="default"/>
      </w:rPr>
    </w:lvl>
    <w:lvl w:ilvl="3" w:tplc="75E2C172">
      <w:start w:val="1"/>
      <w:numFmt w:val="bullet"/>
      <w:lvlText w:val=""/>
      <w:lvlJc w:val="left"/>
      <w:pPr>
        <w:tabs>
          <w:tab w:val="num" w:pos="3660"/>
        </w:tabs>
        <w:ind w:left="3660" w:hanging="360"/>
      </w:pPr>
      <w:rPr>
        <w:rFonts w:ascii="Symbol" w:hAnsi="Symbol" w:hint="default"/>
      </w:rPr>
    </w:lvl>
    <w:lvl w:ilvl="4" w:tplc="D3DE9F48" w:tentative="1">
      <w:start w:val="1"/>
      <w:numFmt w:val="bullet"/>
      <w:lvlText w:val="o"/>
      <w:lvlJc w:val="left"/>
      <w:pPr>
        <w:tabs>
          <w:tab w:val="num" w:pos="4380"/>
        </w:tabs>
        <w:ind w:left="4380" w:hanging="360"/>
      </w:pPr>
      <w:rPr>
        <w:rFonts w:ascii="Courier New" w:hAnsi="Courier New" w:hint="default"/>
      </w:rPr>
    </w:lvl>
    <w:lvl w:ilvl="5" w:tplc="2418140C" w:tentative="1">
      <w:start w:val="1"/>
      <w:numFmt w:val="bullet"/>
      <w:lvlText w:val=""/>
      <w:lvlJc w:val="left"/>
      <w:pPr>
        <w:tabs>
          <w:tab w:val="num" w:pos="5100"/>
        </w:tabs>
        <w:ind w:left="5100" w:hanging="360"/>
      </w:pPr>
      <w:rPr>
        <w:rFonts w:ascii="Wingdings" w:hAnsi="Wingdings" w:hint="default"/>
      </w:rPr>
    </w:lvl>
    <w:lvl w:ilvl="6" w:tplc="8CECABC4" w:tentative="1">
      <w:start w:val="1"/>
      <w:numFmt w:val="bullet"/>
      <w:lvlText w:val=""/>
      <w:lvlJc w:val="left"/>
      <w:pPr>
        <w:tabs>
          <w:tab w:val="num" w:pos="5820"/>
        </w:tabs>
        <w:ind w:left="5820" w:hanging="360"/>
      </w:pPr>
      <w:rPr>
        <w:rFonts w:ascii="Symbol" w:hAnsi="Symbol" w:hint="default"/>
      </w:rPr>
    </w:lvl>
    <w:lvl w:ilvl="7" w:tplc="1EC61D02" w:tentative="1">
      <w:start w:val="1"/>
      <w:numFmt w:val="bullet"/>
      <w:lvlText w:val="o"/>
      <w:lvlJc w:val="left"/>
      <w:pPr>
        <w:tabs>
          <w:tab w:val="num" w:pos="6540"/>
        </w:tabs>
        <w:ind w:left="6540" w:hanging="360"/>
      </w:pPr>
      <w:rPr>
        <w:rFonts w:ascii="Courier New" w:hAnsi="Courier New" w:hint="default"/>
      </w:rPr>
    </w:lvl>
    <w:lvl w:ilvl="8" w:tplc="2F460CAE" w:tentative="1">
      <w:start w:val="1"/>
      <w:numFmt w:val="bullet"/>
      <w:lvlText w:val=""/>
      <w:lvlJc w:val="left"/>
      <w:pPr>
        <w:tabs>
          <w:tab w:val="num" w:pos="7260"/>
        </w:tabs>
        <w:ind w:left="7260" w:hanging="360"/>
      </w:pPr>
      <w:rPr>
        <w:rFonts w:ascii="Wingdings" w:hAnsi="Wingdings" w:hint="default"/>
      </w:rPr>
    </w:lvl>
  </w:abstractNum>
  <w:abstractNum w:abstractNumId="47"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1374308925">
    <w:abstractNumId w:val="28"/>
  </w:num>
  <w:num w:numId="2" w16cid:durableId="1103916527">
    <w:abstractNumId w:val="13"/>
  </w:num>
  <w:num w:numId="3" w16cid:durableId="212816099">
    <w:abstractNumId w:val="0"/>
  </w:num>
  <w:num w:numId="4" w16cid:durableId="460343551">
    <w:abstractNumId w:val="32"/>
  </w:num>
  <w:num w:numId="5" w16cid:durableId="88355303">
    <w:abstractNumId w:val="6"/>
  </w:num>
  <w:num w:numId="6" w16cid:durableId="598876968">
    <w:abstractNumId w:val="4"/>
  </w:num>
  <w:num w:numId="7" w16cid:durableId="1014260204">
    <w:abstractNumId w:val="3"/>
  </w:num>
  <w:num w:numId="8" w16cid:durableId="2099132769">
    <w:abstractNumId w:val="2"/>
  </w:num>
  <w:num w:numId="9" w16cid:durableId="1175339839">
    <w:abstractNumId w:val="1"/>
  </w:num>
  <w:num w:numId="10" w16cid:durableId="562133168">
    <w:abstractNumId w:val="5"/>
  </w:num>
  <w:num w:numId="11" w16cid:durableId="463501996">
    <w:abstractNumId w:val="45"/>
  </w:num>
  <w:num w:numId="12" w16cid:durableId="884294389">
    <w:abstractNumId w:val="17"/>
  </w:num>
  <w:num w:numId="13" w16cid:durableId="304504826">
    <w:abstractNumId w:val="44"/>
  </w:num>
  <w:num w:numId="14" w16cid:durableId="752120119">
    <w:abstractNumId w:val="48"/>
  </w:num>
  <w:num w:numId="15" w16cid:durableId="1226642720">
    <w:abstractNumId w:val="19"/>
  </w:num>
  <w:num w:numId="16" w16cid:durableId="1292786350">
    <w:abstractNumId w:val="18"/>
  </w:num>
  <w:num w:numId="17" w16cid:durableId="1117796750">
    <w:abstractNumId w:val="26"/>
  </w:num>
  <w:num w:numId="18" w16cid:durableId="1217667407">
    <w:abstractNumId w:val="7"/>
  </w:num>
  <w:num w:numId="19" w16cid:durableId="1751535379">
    <w:abstractNumId w:val="38"/>
  </w:num>
  <w:num w:numId="20" w16cid:durableId="401949922">
    <w:abstractNumId w:val="25"/>
  </w:num>
  <w:num w:numId="21" w16cid:durableId="1845700595">
    <w:abstractNumId w:val="31"/>
  </w:num>
  <w:num w:numId="22" w16cid:durableId="1059783704">
    <w:abstractNumId w:val="33"/>
  </w:num>
  <w:num w:numId="23" w16cid:durableId="1507591469">
    <w:abstractNumId w:val="12"/>
  </w:num>
  <w:num w:numId="24" w16cid:durableId="660161361">
    <w:abstractNumId w:val="22"/>
  </w:num>
  <w:num w:numId="25" w16cid:durableId="3174997">
    <w:abstractNumId w:val="39"/>
  </w:num>
  <w:num w:numId="26" w16cid:durableId="1958950447">
    <w:abstractNumId w:val="34"/>
  </w:num>
  <w:num w:numId="27" w16cid:durableId="1535456920">
    <w:abstractNumId w:val="36"/>
  </w:num>
  <w:num w:numId="28" w16cid:durableId="969357253">
    <w:abstractNumId w:val="30"/>
  </w:num>
  <w:num w:numId="29" w16cid:durableId="664016152">
    <w:abstractNumId w:val="11"/>
  </w:num>
  <w:num w:numId="30" w16cid:durableId="1346050757">
    <w:abstractNumId w:val="8"/>
  </w:num>
  <w:num w:numId="31" w16cid:durableId="2063209696">
    <w:abstractNumId w:val="27"/>
  </w:num>
  <w:num w:numId="32" w16cid:durableId="1422095649">
    <w:abstractNumId w:val="42"/>
  </w:num>
  <w:num w:numId="33" w16cid:durableId="1013071683">
    <w:abstractNumId w:val="46"/>
  </w:num>
  <w:num w:numId="34" w16cid:durableId="1181041253">
    <w:abstractNumId w:val="21"/>
  </w:num>
  <w:num w:numId="35" w16cid:durableId="732242190">
    <w:abstractNumId w:val="15"/>
  </w:num>
  <w:num w:numId="36" w16cid:durableId="1425178240">
    <w:abstractNumId w:val="47"/>
  </w:num>
  <w:num w:numId="37" w16cid:durableId="2048292972">
    <w:abstractNumId w:val="40"/>
  </w:num>
  <w:num w:numId="38" w16cid:durableId="115609845">
    <w:abstractNumId w:val="37"/>
  </w:num>
  <w:num w:numId="39" w16cid:durableId="1976717675">
    <w:abstractNumId w:val="10"/>
  </w:num>
  <w:num w:numId="40" w16cid:durableId="1392267559">
    <w:abstractNumId w:val="20"/>
  </w:num>
  <w:num w:numId="41" w16cid:durableId="716129592">
    <w:abstractNumId w:val="16"/>
  </w:num>
  <w:num w:numId="42" w16cid:durableId="523060708">
    <w:abstractNumId w:val="43"/>
  </w:num>
  <w:num w:numId="43" w16cid:durableId="183977255">
    <w:abstractNumId w:val="35"/>
  </w:num>
  <w:num w:numId="44" w16cid:durableId="1319503143">
    <w:abstractNumId w:val="24"/>
  </w:num>
  <w:num w:numId="45" w16cid:durableId="132069224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773662">
    <w:abstractNumId w:val="9"/>
  </w:num>
  <w:num w:numId="47" w16cid:durableId="1406220521">
    <w:abstractNumId w:val="23"/>
  </w:num>
  <w:num w:numId="48" w16cid:durableId="1098217734">
    <w:abstractNumId w:val="41"/>
  </w:num>
  <w:num w:numId="49" w16cid:durableId="1851985407">
    <w:abstractNumId w:val="14"/>
  </w:num>
  <w:num w:numId="50" w16cid:durableId="1368876387">
    <w:abstractNumId w:val="29"/>
  </w:num>
  <w:num w:numId="51" w16cid:durableId="1383793153">
    <w:abstractNumId w:val="32"/>
  </w:num>
  <w:num w:numId="52" w16cid:durableId="440877213">
    <w:abstractNumId w:val="32"/>
  </w:num>
  <w:num w:numId="53" w16cid:durableId="98914790">
    <w:abstractNumId w:val="32"/>
  </w:num>
  <w:num w:numId="54" w16cid:durableId="21982797">
    <w:abstractNumId w:val="32"/>
  </w:num>
  <w:num w:numId="55" w16cid:durableId="1757287746">
    <w:abstractNumId w:val="32"/>
  </w:num>
  <w:num w:numId="56" w16cid:durableId="1486163570">
    <w:abstractNumId w:val="32"/>
  </w:num>
  <w:num w:numId="57" w16cid:durableId="955527315">
    <w:abstractNumId w:val="32"/>
  </w:num>
  <w:num w:numId="58" w16cid:durableId="1376858146">
    <w:abstractNumId w:val="32"/>
  </w:num>
  <w:num w:numId="59" w16cid:durableId="1931544898">
    <w:abstractNumId w:val="32"/>
  </w:num>
  <w:num w:numId="60" w16cid:durableId="2120293249">
    <w:abstractNumId w:val="32"/>
  </w:num>
  <w:num w:numId="61" w16cid:durableId="677850238">
    <w:abstractNumId w:val="32"/>
  </w:num>
  <w:num w:numId="62" w16cid:durableId="560557302">
    <w:abstractNumId w:val="32"/>
  </w:num>
  <w:num w:numId="63" w16cid:durableId="903561179">
    <w:abstractNumId w:val="32"/>
  </w:num>
  <w:num w:numId="64" w16cid:durableId="1627731575">
    <w:abstractNumId w:val="32"/>
  </w:num>
  <w:num w:numId="65" w16cid:durableId="376012351">
    <w:abstractNumId w:val="3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21"/>
    <w:rsid w:val="00017B8F"/>
    <w:rsid w:val="00024A90"/>
    <w:rsid w:val="00032CA3"/>
    <w:rsid w:val="00033065"/>
    <w:rsid w:val="00035B93"/>
    <w:rsid w:val="00041955"/>
    <w:rsid w:val="00042AE1"/>
    <w:rsid w:val="000435E0"/>
    <w:rsid w:val="0005408A"/>
    <w:rsid w:val="0005549B"/>
    <w:rsid w:val="0005686C"/>
    <w:rsid w:val="000779AB"/>
    <w:rsid w:val="00083780"/>
    <w:rsid w:val="00096099"/>
    <w:rsid w:val="000A709A"/>
    <w:rsid w:val="000C0AEB"/>
    <w:rsid w:val="000C22F7"/>
    <w:rsid w:val="000C2C3D"/>
    <w:rsid w:val="000C5515"/>
    <w:rsid w:val="000C5630"/>
    <w:rsid w:val="000D4846"/>
    <w:rsid w:val="000E2434"/>
    <w:rsid w:val="000E66B6"/>
    <w:rsid w:val="000E6F3F"/>
    <w:rsid w:val="000E7D78"/>
    <w:rsid w:val="0010291B"/>
    <w:rsid w:val="001034EF"/>
    <w:rsid w:val="001072E0"/>
    <w:rsid w:val="00107C10"/>
    <w:rsid w:val="00116760"/>
    <w:rsid w:val="00123C61"/>
    <w:rsid w:val="00126C19"/>
    <w:rsid w:val="00127B71"/>
    <w:rsid w:val="0013037E"/>
    <w:rsid w:val="00130B14"/>
    <w:rsid w:val="001348F3"/>
    <w:rsid w:val="00134B4A"/>
    <w:rsid w:val="001357CB"/>
    <w:rsid w:val="00137B80"/>
    <w:rsid w:val="0014309A"/>
    <w:rsid w:val="00143DA0"/>
    <w:rsid w:val="0015078A"/>
    <w:rsid w:val="0015569C"/>
    <w:rsid w:val="0017017E"/>
    <w:rsid w:val="00180CF3"/>
    <w:rsid w:val="00181F94"/>
    <w:rsid w:val="00185A9A"/>
    <w:rsid w:val="00196D63"/>
    <w:rsid w:val="001A1F9F"/>
    <w:rsid w:val="001A75EA"/>
    <w:rsid w:val="001B7ED4"/>
    <w:rsid w:val="001C05EC"/>
    <w:rsid w:val="001D1816"/>
    <w:rsid w:val="001D5073"/>
    <w:rsid w:val="001E1773"/>
    <w:rsid w:val="001F3C34"/>
    <w:rsid w:val="001F4179"/>
    <w:rsid w:val="001F488D"/>
    <w:rsid w:val="002002F2"/>
    <w:rsid w:val="00204482"/>
    <w:rsid w:val="002059F9"/>
    <w:rsid w:val="0021349E"/>
    <w:rsid w:val="00213BE5"/>
    <w:rsid w:val="00234FEF"/>
    <w:rsid w:val="00240569"/>
    <w:rsid w:val="002422DF"/>
    <w:rsid w:val="00243940"/>
    <w:rsid w:val="00247685"/>
    <w:rsid w:val="00274696"/>
    <w:rsid w:val="00282317"/>
    <w:rsid w:val="00283099"/>
    <w:rsid w:val="002965B0"/>
    <w:rsid w:val="002B4737"/>
    <w:rsid w:val="002F1EF4"/>
    <w:rsid w:val="002F6107"/>
    <w:rsid w:val="00300387"/>
    <w:rsid w:val="00302E3D"/>
    <w:rsid w:val="00304AE6"/>
    <w:rsid w:val="0032280A"/>
    <w:rsid w:val="00332411"/>
    <w:rsid w:val="00340879"/>
    <w:rsid w:val="00356621"/>
    <w:rsid w:val="00372BB7"/>
    <w:rsid w:val="00372E87"/>
    <w:rsid w:val="003777DF"/>
    <w:rsid w:val="00384357"/>
    <w:rsid w:val="00391C50"/>
    <w:rsid w:val="00396753"/>
    <w:rsid w:val="00396A07"/>
    <w:rsid w:val="003B3742"/>
    <w:rsid w:val="003B46EB"/>
    <w:rsid w:val="003C2CC2"/>
    <w:rsid w:val="003C33A3"/>
    <w:rsid w:val="003C38F9"/>
    <w:rsid w:val="003D10BF"/>
    <w:rsid w:val="003D5684"/>
    <w:rsid w:val="003D70D1"/>
    <w:rsid w:val="003E0D82"/>
    <w:rsid w:val="003E3CCD"/>
    <w:rsid w:val="003F2A7B"/>
    <w:rsid w:val="00400DCE"/>
    <w:rsid w:val="0041404C"/>
    <w:rsid w:val="0041755B"/>
    <w:rsid w:val="0041789C"/>
    <w:rsid w:val="00420AE6"/>
    <w:rsid w:val="00424E85"/>
    <w:rsid w:val="00427FA9"/>
    <w:rsid w:val="00436A7E"/>
    <w:rsid w:val="00443918"/>
    <w:rsid w:val="004445D2"/>
    <w:rsid w:val="004466A4"/>
    <w:rsid w:val="00450EA6"/>
    <w:rsid w:val="00463DBE"/>
    <w:rsid w:val="00467E49"/>
    <w:rsid w:val="00476584"/>
    <w:rsid w:val="004777BB"/>
    <w:rsid w:val="0048479E"/>
    <w:rsid w:val="004870C6"/>
    <w:rsid w:val="00491AB2"/>
    <w:rsid w:val="00492F02"/>
    <w:rsid w:val="00497831"/>
    <w:rsid w:val="004A3B1F"/>
    <w:rsid w:val="004A53A5"/>
    <w:rsid w:val="004A74CF"/>
    <w:rsid w:val="004B1993"/>
    <w:rsid w:val="004C4FAA"/>
    <w:rsid w:val="004D357C"/>
    <w:rsid w:val="004E71F2"/>
    <w:rsid w:val="004F53A8"/>
    <w:rsid w:val="004F7591"/>
    <w:rsid w:val="004F7AE1"/>
    <w:rsid w:val="00502D63"/>
    <w:rsid w:val="00505825"/>
    <w:rsid w:val="00506E65"/>
    <w:rsid w:val="0052371D"/>
    <w:rsid w:val="00535962"/>
    <w:rsid w:val="0053793E"/>
    <w:rsid w:val="00542168"/>
    <w:rsid w:val="00556464"/>
    <w:rsid w:val="00557BD0"/>
    <w:rsid w:val="00564779"/>
    <w:rsid w:val="00574FE9"/>
    <w:rsid w:val="00580E76"/>
    <w:rsid w:val="00587262"/>
    <w:rsid w:val="005A12DA"/>
    <w:rsid w:val="005B1777"/>
    <w:rsid w:val="005B2108"/>
    <w:rsid w:val="005B617B"/>
    <w:rsid w:val="005C155E"/>
    <w:rsid w:val="005C47B4"/>
    <w:rsid w:val="005C777F"/>
    <w:rsid w:val="005D1922"/>
    <w:rsid w:val="005D6E0F"/>
    <w:rsid w:val="005F36D3"/>
    <w:rsid w:val="005F7FDE"/>
    <w:rsid w:val="00600F7E"/>
    <w:rsid w:val="00612193"/>
    <w:rsid w:val="006122A6"/>
    <w:rsid w:val="00616368"/>
    <w:rsid w:val="00617300"/>
    <w:rsid w:val="00620A2C"/>
    <w:rsid w:val="00625702"/>
    <w:rsid w:val="00626B0B"/>
    <w:rsid w:val="0063294A"/>
    <w:rsid w:val="00632D53"/>
    <w:rsid w:val="00636930"/>
    <w:rsid w:val="006403D4"/>
    <w:rsid w:val="00642998"/>
    <w:rsid w:val="00642F8D"/>
    <w:rsid w:val="00650070"/>
    <w:rsid w:val="00652A10"/>
    <w:rsid w:val="00654C8E"/>
    <w:rsid w:val="0065735A"/>
    <w:rsid w:val="006667EA"/>
    <w:rsid w:val="00672AA4"/>
    <w:rsid w:val="00674A5E"/>
    <w:rsid w:val="006875C1"/>
    <w:rsid w:val="00695577"/>
    <w:rsid w:val="006B4844"/>
    <w:rsid w:val="006C114F"/>
    <w:rsid w:val="006C725F"/>
    <w:rsid w:val="006D1DDF"/>
    <w:rsid w:val="006E2E0C"/>
    <w:rsid w:val="006E3BE5"/>
    <w:rsid w:val="006F4185"/>
    <w:rsid w:val="006F4C8D"/>
    <w:rsid w:val="006F607A"/>
    <w:rsid w:val="006F6C77"/>
    <w:rsid w:val="007058AC"/>
    <w:rsid w:val="007069F7"/>
    <w:rsid w:val="00723E17"/>
    <w:rsid w:val="00735224"/>
    <w:rsid w:val="00736329"/>
    <w:rsid w:val="00743F51"/>
    <w:rsid w:val="00761388"/>
    <w:rsid w:val="00784D20"/>
    <w:rsid w:val="00791A71"/>
    <w:rsid w:val="007A5A04"/>
    <w:rsid w:val="007A7957"/>
    <w:rsid w:val="007C636D"/>
    <w:rsid w:val="007D017E"/>
    <w:rsid w:val="007D01A0"/>
    <w:rsid w:val="007D2142"/>
    <w:rsid w:val="007D61A4"/>
    <w:rsid w:val="007D7424"/>
    <w:rsid w:val="007E3C58"/>
    <w:rsid w:val="007F0DAB"/>
    <w:rsid w:val="007F4609"/>
    <w:rsid w:val="008033B5"/>
    <w:rsid w:val="00805D6A"/>
    <w:rsid w:val="008061A3"/>
    <w:rsid w:val="00813575"/>
    <w:rsid w:val="00816518"/>
    <w:rsid w:val="00817787"/>
    <w:rsid w:val="00830E0E"/>
    <w:rsid w:val="00836FA7"/>
    <w:rsid w:val="00847C92"/>
    <w:rsid w:val="00852E98"/>
    <w:rsid w:val="008531C2"/>
    <w:rsid w:val="00855BDF"/>
    <w:rsid w:val="008652C5"/>
    <w:rsid w:val="0086684D"/>
    <w:rsid w:val="00873842"/>
    <w:rsid w:val="00882B1F"/>
    <w:rsid w:val="00882CAA"/>
    <w:rsid w:val="0088378E"/>
    <w:rsid w:val="00892023"/>
    <w:rsid w:val="00896327"/>
    <w:rsid w:val="008A08E5"/>
    <w:rsid w:val="008A3E0F"/>
    <w:rsid w:val="008B23B4"/>
    <w:rsid w:val="008B6D1D"/>
    <w:rsid w:val="008B7498"/>
    <w:rsid w:val="008C5D84"/>
    <w:rsid w:val="008C7B61"/>
    <w:rsid w:val="008D0EC5"/>
    <w:rsid w:val="008E42D2"/>
    <w:rsid w:val="008E463F"/>
    <w:rsid w:val="008E583B"/>
    <w:rsid w:val="008E7D8C"/>
    <w:rsid w:val="008F5FF9"/>
    <w:rsid w:val="00911586"/>
    <w:rsid w:val="009143AB"/>
    <w:rsid w:val="00915825"/>
    <w:rsid w:val="00920A93"/>
    <w:rsid w:val="00920B03"/>
    <w:rsid w:val="00924DBE"/>
    <w:rsid w:val="009272BD"/>
    <w:rsid w:val="00933553"/>
    <w:rsid w:val="00936DA4"/>
    <w:rsid w:val="009512EA"/>
    <w:rsid w:val="00956E66"/>
    <w:rsid w:val="009777B7"/>
    <w:rsid w:val="00977924"/>
    <w:rsid w:val="00981346"/>
    <w:rsid w:val="00996A76"/>
    <w:rsid w:val="009A2709"/>
    <w:rsid w:val="009A3CC2"/>
    <w:rsid w:val="009A6248"/>
    <w:rsid w:val="009B0DDE"/>
    <w:rsid w:val="009B5659"/>
    <w:rsid w:val="009C17BE"/>
    <w:rsid w:val="009C64AF"/>
    <w:rsid w:val="009D287D"/>
    <w:rsid w:val="009D4658"/>
    <w:rsid w:val="009D74EE"/>
    <w:rsid w:val="009F0A33"/>
    <w:rsid w:val="009F317D"/>
    <w:rsid w:val="009F58EC"/>
    <w:rsid w:val="00A0159E"/>
    <w:rsid w:val="00A103E2"/>
    <w:rsid w:val="00A123E4"/>
    <w:rsid w:val="00A1372D"/>
    <w:rsid w:val="00A41ABC"/>
    <w:rsid w:val="00A43B07"/>
    <w:rsid w:val="00A47173"/>
    <w:rsid w:val="00A56B46"/>
    <w:rsid w:val="00A56D5B"/>
    <w:rsid w:val="00A60A00"/>
    <w:rsid w:val="00A637AC"/>
    <w:rsid w:val="00A70782"/>
    <w:rsid w:val="00A71EC0"/>
    <w:rsid w:val="00A81156"/>
    <w:rsid w:val="00A84EFA"/>
    <w:rsid w:val="00A86E16"/>
    <w:rsid w:val="00A9282B"/>
    <w:rsid w:val="00AA23FF"/>
    <w:rsid w:val="00AB3A52"/>
    <w:rsid w:val="00AC2FE8"/>
    <w:rsid w:val="00AC3B53"/>
    <w:rsid w:val="00AD2663"/>
    <w:rsid w:val="00AD3F5D"/>
    <w:rsid w:val="00AE221E"/>
    <w:rsid w:val="00AE3368"/>
    <w:rsid w:val="00AE41FC"/>
    <w:rsid w:val="00AE5CB9"/>
    <w:rsid w:val="00AF2280"/>
    <w:rsid w:val="00B02AAB"/>
    <w:rsid w:val="00B401CE"/>
    <w:rsid w:val="00B404FB"/>
    <w:rsid w:val="00B43DA6"/>
    <w:rsid w:val="00B45AB5"/>
    <w:rsid w:val="00B5080E"/>
    <w:rsid w:val="00B50FBB"/>
    <w:rsid w:val="00B63625"/>
    <w:rsid w:val="00B63CEC"/>
    <w:rsid w:val="00B6766D"/>
    <w:rsid w:val="00B763C6"/>
    <w:rsid w:val="00B805FF"/>
    <w:rsid w:val="00B83648"/>
    <w:rsid w:val="00B83857"/>
    <w:rsid w:val="00B87E6A"/>
    <w:rsid w:val="00BA26A4"/>
    <w:rsid w:val="00BA3BC5"/>
    <w:rsid w:val="00BC25A6"/>
    <w:rsid w:val="00BC4ED2"/>
    <w:rsid w:val="00BD3D73"/>
    <w:rsid w:val="00BF162E"/>
    <w:rsid w:val="00BF4E71"/>
    <w:rsid w:val="00BF6A8C"/>
    <w:rsid w:val="00C06C6D"/>
    <w:rsid w:val="00C22F09"/>
    <w:rsid w:val="00C25199"/>
    <w:rsid w:val="00C25282"/>
    <w:rsid w:val="00C26566"/>
    <w:rsid w:val="00C26BD6"/>
    <w:rsid w:val="00C2738D"/>
    <w:rsid w:val="00C335C7"/>
    <w:rsid w:val="00C352F9"/>
    <w:rsid w:val="00C35F75"/>
    <w:rsid w:val="00C437A9"/>
    <w:rsid w:val="00C50E52"/>
    <w:rsid w:val="00C52F66"/>
    <w:rsid w:val="00C5364F"/>
    <w:rsid w:val="00C5493A"/>
    <w:rsid w:val="00C54971"/>
    <w:rsid w:val="00C61503"/>
    <w:rsid w:val="00C61E27"/>
    <w:rsid w:val="00C71059"/>
    <w:rsid w:val="00C71337"/>
    <w:rsid w:val="00C723AE"/>
    <w:rsid w:val="00C95A72"/>
    <w:rsid w:val="00CA5F4C"/>
    <w:rsid w:val="00CB0A7A"/>
    <w:rsid w:val="00CC1287"/>
    <w:rsid w:val="00CD6A0D"/>
    <w:rsid w:val="00CD6CDC"/>
    <w:rsid w:val="00CD71D3"/>
    <w:rsid w:val="00CF01EA"/>
    <w:rsid w:val="00CF0766"/>
    <w:rsid w:val="00CF2DD3"/>
    <w:rsid w:val="00CF75DD"/>
    <w:rsid w:val="00D006F4"/>
    <w:rsid w:val="00D07D19"/>
    <w:rsid w:val="00D24A3A"/>
    <w:rsid w:val="00D261DF"/>
    <w:rsid w:val="00D2728D"/>
    <w:rsid w:val="00D27D66"/>
    <w:rsid w:val="00D339DE"/>
    <w:rsid w:val="00D33B57"/>
    <w:rsid w:val="00D47C08"/>
    <w:rsid w:val="00D524B5"/>
    <w:rsid w:val="00D5285A"/>
    <w:rsid w:val="00D7244B"/>
    <w:rsid w:val="00D74E4D"/>
    <w:rsid w:val="00D80829"/>
    <w:rsid w:val="00D80BD9"/>
    <w:rsid w:val="00D860F1"/>
    <w:rsid w:val="00D87E3A"/>
    <w:rsid w:val="00D94F17"/>
    <w:rsid w:val="00DA2B2E"/>
    <w:rsid w:val="00DA6160"/>
    <w:rsid w:val="00DB691F"/>
    <w:rsid w:val="00DC2E1C"/>
    <w:rsid w:val="00DC3525"/>
    <w:rsid w:val="00DC4CF3"/>
    <w:rsid w:val="00DC5202"/>
    <w:rsid w:val="00DD0EC1"/>
    <w:rsid w:val="00DD3B79"/>
    <w:rsid w:val="00DD427E"/>
    <w:rsid w:val="00DE063F"/>
    <w:rsid w:val="00DE1750"/>
    <w:rsid w:val="00DE297E"/>
    <w:rsid w:val="00DF1BE9"/>
    <w:rsid w:val="00E0324A"/>
    <w:rsid w:val="00E131E7"/>
    <w:rsid w:val="00E17793"/>
    <w:rsid w:val="00E219B5"/>
    <w:rsid w:val="00E25256"/>
    <w:rsid w:val="00E26ED4"/>
    <w:rsid w:val="00E44CDF"/>
    <w:rsid w:val="00E5769E"/>
    <w:rsid w:val="00E626CB"/>
    <w:rsid w:val="00E6656B"/>
    <w:rsid w:val="00E66726"/>
    <w:rsid w:val="00E7199F"/>
    <w:rsid w:val="00E7230A"/>
    <w:rsid w:val="00E77DCD"/>
    <w:rsid w:val="00E81D39"/>
    <w:rsid w:val="00E94B69"/>
    <w:rsid w:val="00E96A7D"/>
    <w:rsid w:val="00EA6467"/>
    <w:rsid w:val="00EB2E53"/>
    <w:rsid w:val="00EB6524"/>
    <w:rsid w:val="00EB7546"/>
    <w:rsid w:val="00EC05DA"/>
    <w:rsid w:val="00ED4DC9"/>
    <w:rsid w:val="00ED5110"/>
    <w:rsid w:val="00ED5B04"/>
    <w:rsid w:val="00EE21F7"/>
    <w:rsid w:val="00EE28C5"/>
    <w:rsid w:val="00EE797F"/>
    <w:rsid w:val="00EF39DD"/>
    <w:rsid w:val="00EF5CD8"/>
    <w:rsid w:val="00F0083D"/>
    <w:rsid w:val="00F00AB9"/>
    <w:rsid w:val="00F04243"/>
    <w:rsid w:val="00F11D79"/>
    <w:rsid w:val="00F14756"/>
    <w:rsid w:val="00F21B3C"/>
    <w:rsid w:val="00F22941"/>
    <w:rsid w:val="00F26C9F"/>
    <w:rsid w:val="00F446FE"/>
    <w:rsid w:val="00F477B2"/>
    <w:rsid w:val="00F55E4D"/>
    <w:rsid w:val="00F6170E"/>
    <w:rsid w:val="00F64462"/>
    <w:rsid w:val="00F67265"/>
    <w:rsid w:val="00F70A1F"/>
    <w:rsid w:val="00F712DD"/>
    <w:rsid w:val="00F73784"/>
    <w:rsid w:val="00F75D66"/>
    <w:rsid w:val="00F801DC"/>
    <w:rsid w:val="00F97A4B"/>
    <w:rsid w:val="00FC18A0"/>
    <w:rsid w:val="00FC2107"/>
    <w:rsid w:val="00FC4537"/>
    <w:rsid w:val="00FC5FAA"/>
    <w:rsid w:val="00FC6481"/>
    <w:rsid w:val="00FC672D"/>
    <w:rsid w:val="00FD0F42"/>
    <w:rsid w:val="00FD1629"/>
    <w:rsid w:val="00FD3422"/>
    <w:rsid w:val="00FE24BB"/>
    <w:rsid w:val="00FE7EB3"/>
    <w:rsid w:val="00FF72BB"/>
    <w:rsid w:val="00FF7F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E4F95B"/>
  <w15:docId w15:val="{859EDD74-962D-4E33-A63F-02058E4B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pPr>
        <w:spacing w:after="120"/>
        <w:ind w:left="902" w:hanging="902"/>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5A04"/>
    <w:rPr>
      <w:rFonts w:ascii="Arial" w:hAnsi="Arial"/>
      <w:lang w:eastAsia="en-US"/>
    </w:rPr>
  </w:style>
  <w:style w:type="paragraph" w:styleId="Heading1">
    <w:name w:val="heading 1"/>
    <w:basedOn w:val="Normal"/>
    <w:next w:val="Normal"/>
    <w:qFormat/>
    <w:rsid w:val="007A5A04"/>
    <w:pPr>
      <w:keepNext/>
      <w:numPr>
        <w:numId w:val="4"/>
      </w:numPr>
      <w:outlineLvl w:val="0"/>
    </w:pPr>
    <w:rPr>
      <w:b/>
      <w:kern w:val="28"/>
      <w:sz w:val="28"/>
    </w:rPr>
  </w:style>
  <w:style w:type="paragraph" w:styleId="Heading2">
    <w:name w:val="heading 2"/>
    <w:basedOn w:val="Normal"/>
    <w:next w:val="Normal"/>
    <w:qFormat/>
    <w:rsid w:val="007A5A04"/>
    <w:pPr>
      <w:keepNext/>
      <w:numPr>
        <w:ilvl w:val="1"/>
        <w:numId w:val="4"/>
      </w:numPr>
      <w:outlineLvl w:val="1"/>
    </w:pPr>
    <w:rPr>
      <w:b/>
      <w:i/>
      <w:sz w:val="24"/>
    </w:rPr>
  </w:style>
  <w:style w:type="paragraph" w:styleId="Heading3">
    <w:name w:val="heading 3"/>
    <w:basedOn w:val="Normal"/>
    <w:qFormat/>
    <w:rsid w:val="007A5A04"/>
    <w:pPr>
      <w:keepNext/>
      <w:numPr>
        <w:ilvl w:val="2"/>
        <w:numId w:val="4"/>
      </w:numPr>
      <w:tabs>
        <w:tab w:val="clear" w:pos="426"/>
        <w:tab w:val="num" w:pos="450"/>
      </w:tabs>
      <w:ind w:left="450"/>
      <w:outlineLvl w:val="2"/>
    </w:pPr>
  </w:style>
  <w:style w:type="paragraph" w:styleId="Heading4">
    <w:name w:val="heading 4"/>
    <w:basedOn w:val="Normal"/>
    <w:next w:val="Normal"/>
    <w:qFormat/>
    <w:rsid w:val="007A5A04"/>
    <w:pPr>
      <w:keepNext/>
      <w:numPr>
        <w:ilvl w:val="3"/>
        <w:numId w:val="4"/>
      </w:numPr>
      <w:outlineLvl w:val="3"/>
    </w:pPr>
  </w:style>
  <w:style w:type="paragraph" w:styleId="Heading5">
    <w:name w:val="heading 5"/>
    <w:basedOn w:val="Normal"/>
    <w:next w:val="Normal"/>
    <w:qFormat/>
    <w:rsid w:val="007A5A04"/>
    <w:pPr>
      <w:outlineLvl w:val="4"/>
    </w:pPr>
    <w:rPr>
      <w:b/>
      <w:sz w:val="28"/>
    </w:rPr>
  </w:style>
  <w:style w:type="paragraph" w:styleId="Heading6">
    <w:name w:val="heading 6"/>
    <w:basedOn w:val="Normal"/>
    <w:next w:val="Normal"/>
    <w:qFormat/>
    <w:rsid w:val="007A5A04"/>
    <w:pPr>
      <w:spacing w:before="240" w:after="60"/>
      <w:outlineLvl w:val="5"/>
    </w:pPr>
    <w:rPr>
      <w:b/>
      <w:sz w:val="24"/>
    </w:rPr>
  </w:style>
  <w:style w:type="paragraph" w:styleId="Heading7">
    <w:name w:val="heading 7"/>
    <w:basedOn w:val="Normal"/>
    <w:next w:val="Normal"/>
    <w:qFormat/>
    <w:rsid w:val="007A5A04"/>
    <w:pPr>
      <w:tabs>
        <w:tab w:val="left" w:pos="720"/>
      </w:tabs>
      <w:spacing w:before="240" w:after="60"/>
      <w:outlineLvl w:val="6"/>
    </w:pPr>
    <w:rPr>
      <w:u w:val="single"/>
    </w:rPr>
  </w:style>
  <w:style w:type="paragraph" w:styleId="Heading8">
    <w:name w:val="heading 8"/>
    <w:basedOn w:val="Normal"/>
    <w:next w:val="Normal"/>
    <w:qFormat/>
    <w:rsid w:val="007A5A04"/>
    <w:pPr>
      <w:numPr>
        <w:ilvl w:val="7"/>
        <w:numId w:val="4"/>
      </w:numPr>
      <w:spacing w:before="240" w:after="60"/>
      <w:outlineLvl w:val="7"/>
    </w:pPr>
    <w:rPr>
      <w:i/>
    </w:rPr>
  </w:style>
  <w:style w:type="paragraph" w:styleId="Heading9">
    <w:name w:val="heading 9"/>
    <w:basedOn w:val="Normal"/>
    <w:next w:val="Normal"/>
    <w:qFormat/>
    <w:rsid w:val="007A5A04"/>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A5A04"/>
    <w:pPr>
      <w:ind w:left="720"/>
    </w:pPr>
  </w:style>
  <w:style w:type="paragraph" w:customStyle="1" w:styleId="xl24">
    <w:name w:val="xl24"/>
    <w:basedOn w:val="Normal"/>
    <w:rsid w:val="007A5A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rsid w:val="007A5A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rsid w:val="007A5A04"/>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rsid w:val="007A5A04"/>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rsid w:val="007A5A0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rsid w:val="007A5A04"/>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rsid w:val="007A5A0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rsid w:val="007A5A0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rsid w:val="007A5A04"/>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rsid w:val="007A5A04"/>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rsid w:val="007A5A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rsid w:val="007A5A04"/>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rsid w:val="007A5A0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rsid w:val="007A5A04"/>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rsid w:val="007A5A0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rsid w:val="007A5A0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rsid w:val="007A5A0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rsid w:val="007A5A04"/>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rsid w:val="007A5A0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rsid w:val="007A5A04"/>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rsid w:val="007A5A04"/>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rsid w:val="007A5A04"/>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rsid w:val="007A5A04"/>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rsid w:val="007A5A04"/>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rsid w:val="007A5A04"/>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rsid w:val="007A5A04"/>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rsid w:val="007A5A04"/>
    <w:pPr>
      <w:tabs>
        <w:tab w:val="center" w:pos="4153"/>
        <w:tab w:val="right" w:pos="8306"/>
      </w:tabs>
    </w:pPr>
  </w:style>
  <w:style w:type="paragraph" w:styleId="Footer">
    <w:name w:val="footer"/>
    <w:basedOn w:val="Normal"/>
    <w:rsid w:val="007A5A04"/>
    <w:pPr>
      <w:tabs>
        <w:tab w:val="center" w:pos="4153"/>
        <w:tab w:val="right" w:pos="8306"/>
      </w:tabs>
    </w:pPr>
  </w:style>
  <w:style w:type="character" w:styleId="PageNumber">
    <w:name w:val="page number"/>
    <w:basedOn w:val="DefaultParagraphFont"/>
    <w:rsid w:val="007A5A04"/>
  </w:style>
  <w:style w:type="paragraph" w:customStyle="1" w:styleId="NumberedPoint">
    <w:name w:val="Numbered Point"/>
    <w:basedOn w:val="Normal"/>
    <w:rsid w:val="007A5A04"/>
    <w:pPr>
      <w:tabs>
        <w:tab w:val="num" w:pos="360"/>
      </w:tabs>
      <w:ind w:left="340" w:hanging="340"/>
    </w:pPr>
  </w:style>
  <w:style w:type="paragraph" w:customStyle="1" w:styleId="BulletList">
    <w:name w:val="Bullet List"/>
    <w:basedOn w:val="Normal"/>
    <w:rsid w:val="007A5A04"/>
    <w:pPr>
      <w:tabs>
        <w:tab w:val="num" w:pos="1551"/>
      </w:tabs>
      <w:ind w:left="1531" w:hanging="340"/>
    </w:pPr>
  </w:style>
  <w:style w:type="paragraph" w:customStyle="1" w:styleId="Issue">
    <w:name w:val="Issue"/>
    <w:basedOn w:val="Header"/>
    <w:rsid w:val="007A5A04"/>
    <w:pPr>
      <w:tabs>
        <w:tab w:val="clear" w:pos="4153"/>
        <w:tab w:val="clear" w:pos="8306"/>
        <w:tab w:val="num" w:pos="567"/>
      </w:tabs>
      <w:spacing w:after="0"/>
      <w:ind w:left="567" w:hanging="567"/>
    </w:pPr>
  </w:style>
  <w:style w:type="paragraph" w:customStyle="1" w:styleId="Assumption">
    <w:name w:val="Assumption"/>
    <w:basedOn w:val="Header"/>
    <w:rsid w:val="007A5A04"/>
    <w:pPr>
      <w:tabs>
        <w:tab w:val="clear" w:pos="4153"/>
        <w:tab w:val="clear" w:pos="8306"/>
        <w:tab w:val="num" w:pos="567"/>
      </w:tabs>
      <w:spacing w:after="0"/>
      <w:ind w:left="567" w:hanging="567"/>
    </w:pPr>
  </w:style>
  <w:style w:type="paragraph" w:customStyle="1" w:styleId="Action">
    <w:name w:val="Action"/>
    <w:basedOn w:val="Header"/>
    <w:rsid w:val="007A5A04"/>
    <w:pPr>
      <w:tabs>
        <w:tab w:val="clear" w:pos="4153"/>
        <w:tab w:val="clear" w:pos="8306"/>
        <w:tab w:val="num" w:pos="567"/>
      </w:tabs>
      <w:spacing w:after="0"/>
      <w:ind w:left="567" w:hanging="567"/>
    </w:pPr>
  </w:style>
  <w:style w:type="paragraph" w:styleId="BodyTextIndent">
    <w:name w:val="Body Text Indent"/>
    <w:basedOn w:val="Normal"/>
    <w:rsid w:val="007A5A04"/>
    <w:pPr>
      <w:ind w:firstLine="426"/>
    </w:pPr>
    <w:rPr>
      <w:color w:val="000000"/>
    </w:rPr>
  </w:style>
  <w:style w:type="paragraph" w:styleId="BodyText2">
    <w:name w:val="Body Text 2"/>
    <w:basedOn w:val="Normal"/>
    <w:rsid w:val="007A5A04"/>
  </w:style>
  <w:style w:type="paragraph" w:styleId="Subtitle">
    <w:name w:val="Subtitle"/>
    <w:basedOn w:val="Normal"/>
    <w:qFormat/>
    <w:rsid w:val="007A5A04"/>
    <w:pPr>
      <w:spacing w:after="0"/>
    </w:pPr>
    <w:rPr>
      <w:b/>
      <w:sz w:val="22"/>
    </w:rPr>
  </w:style>
  <w:style w:type="paragraph" w:styleId="BodyText3">
    <w:name w:val="Body Text 3"/>
    <w:basedOn w:val="Normal"/>
    <w:rsid w:val="007A5A04"/>
    <w:rPr>
      <w:b/>
      <w:i/>
    </w:rPr>
  </w:style>
  <w:style w:type="paragraph" w:styleId="BalloonText">
    <w:name w:val="Balloon Text"/>
    <w:basedOn w:val="Normal"/>
    <w:semiHidden/>
    <w:rsid w:val="007A5A04"/>
    <w:rPr>
      <w:rFonts w:ascii="Tahoma" w:hAnsi="Tahoma" w:cs="Courier New"/>
      <w:sz w:val="16"/>
      <w:szCs w:val="16"/>
    </w:rPr>
  </w:style>
  <w:style w:type="paragraph" w:styleId="TOC1">
    <w:name w:val="toc 1"/>
    <w:aliases w:val="Engineering Docs index A4 page"/>
    <w:basedOn w:val="Normal"/>
    <w:next w:val="Normal"/>
    <w:autoRedefine/>
    <w:semiHidden/>
    <w:rsid w:val="007A5A04"/>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rsid w:val="007A5A04"/>
    <w:pPr>
      <w:widowControl w:val="0"/>
      <w:tabs>
        <w:tab w:val="num" w:pos="360"/>
      </w:tabs>
      <w:spacing w:after="0"/>
    </w:pPr>
    <w:rPr>
      <w:snapToGrid w:val="0"/>
      <w:sz w:val="24"/>
      <w:lang w:val="en-US"/>
    </w:rPr>
  </w:style>
  <w:style w:type="paragraph" w:customStyle="1" w:styleId="NGCHeading1">
    <w:name w:val="NGC Heading 1"/>
    <w:basedOn w:val="NGCHeadingwithoutnumber"/>
    <w:next w:val="NGCBodyText"/>
    <w:rsid w:val="007A5A04"/>
    <w:pPr>
      <w:tabs>
        <w:tab w:val="num" w:pos="360"/>
      </w:tabs>
      <w:spacing w:before="200"/>
      <w:ind w:left="720" w:hanging="720"/>
    </w:pPr>
  </w:style>
  <w:style w:type="paragraph" w:customStyle="1" w:styleId="NGCHeadingwithoutnumber">
    <w:name w:val="NGC Heading without number"/>
    <w:basedOn w:val="NGCBodyText"/>
    <w:next w:val="NGCBodyText"/>
    <w:rsid w:val="007A5A04"/>
    <w:pPr>
      <w:keepNext/>
      <w:keepLines/>
      <w:spacing w:before="240"/>
      <w:ind w:left="0"/>
      <w:outlineLvl w:val="0"/>
    </w:pPr>
    <w:rPr>
      <w:b/>
      <w:caps/>
      <w:sz w:val="22"/>
    </w:rPr>
  </w:style>
  <w:style w:type="paragraph" w:customStyle="1" w:styleId="NGCBodyText">
    <w:name w:val="NGC Body Text"/>
    <w:basedOn w:val="Normal"/>
    <w:rsid w:val="007A5A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pPr>
  </w:style>
  <w:style w:type="paragraph" w:customStyle="1" w:styleId="NGCText11">
    <w:name w:val="NGC Text 1.1"/>
    <w:basedOn w:val="NGCBodyText"/>
    <w:next w:val="NGCBodyText"/>
    <w:rsid w:val="007A5A04"/>
    <w:pPr>
      <w:tabs>
        <w:tab w:val="num" w:pos="360"/>
      </w:tabs>
      <w:ind w:left="0"/>
      <w:outlineLvl w:val="1"/>
    </w:pPr>
  </w:style>
  <w:style w:type="paragraph" w:customStyle="1" w:styleId="NGCHeading11">
    <w:name w:val="NGC Heading 1.1"/>
    <w:basedOn w:val="NGCText11"/>
    <w:next w:val="NGCBodyText"/>
    <w:rsid w:val="007A5A04"/>
    <w:pPr>
      <w:keepNext/>
    </w:pPr>
    <w:rPr>
      <w:b/>
    </w:rPr>
  </w:style>
  <w:style w:type="paragraph" w:customStyle="1" w:styleId="NGCHeading111">
    <w:name w:val="NGC Heading 1.1.1"/>
    <w:basedOn w:val="NGCHeading11"/>
    <w:next w:val="NGCBodyText"/>
    <w:rsid w:val="007A5A04"/>
    <w:pPr>
      <w:tabs>
        <w:tab w:val="clear" w:pos="720"/>
      </w:tabs>
      <w:ind w:left="360" w:hanging="360"/>
      <w:outlineLvl w:val="2"/>
    </w:pPr>
    <w:rPr>
      <w:b w:val="0"/>
    </w:rPr>
  </w:style>
  <w:style w:type="paragraph" w:customStyle="1" w:styleId="NGCTexta">
    <w:name w:val="NGC Text (a)"/>
    <w:basedOn w:val="NGCBodyText"/>
    <w:rsid w:val="007A5A04"/>
    <w:pPr>
      <w:tabs>
        <w:tab w:val="num" w:pos="720"/>
      </w:tabs>
      <w:ind w:hanging="720"/>
    </w:pPr>
  </w:style>
  <w:style w:type="paragraph" w:customStyle="1" w:styleId="NGCTexti">
    <w:name w:val="NGC Text (i)"/>
    <w:basedOn w:val="NGCTexta"/>
    <w:next w:val="NGCBodyText"/>
    <w:rsid w:val="007A5A04"/>
    <w:pPr>
      <w:tabs>
        <w:tab w:val="clear" w:pos="720"/>
        <w:tab w:val="num" w:pos="360"/>
      </w:tabs>
      <w:ind w:left="360" w:hanging="360"/>
    </w:pPr>
  </w:style>
  <w:style w:type="paragraph" w:styleId="ListBullet">
    <w:name w:val="List Bullet"/>
    <w:basedOn w:val="Normal"/>
    <w:autoRedefine/>
    <w:rsid w:val="007A5A04"/>
    <w:pPr>
      <w:tabs>
        <w:tab w:val="num" w:pos="432"/>
      </w:tabs>
      <w:spacing w:after="0"/>
      <w:ind w:left="432" w:hanging="432"/>
    </w:pPr>
  </w:style>
  <w:style w:type="paragraph" w:styleId="ListBullet2">
    <w:name w:val="List Bullet 2"/>
    <w:basedOn w:val="Normal"/>
    <w:autoRedefine/>
    <w:rsid w:val="007A5A04"/>
    <w:pPr>
      <w:tabs>
        <w:tab w:val="num" w:pos="851"/>
      </w:tabs>
      <w:spacing w:after="0"/>
      <w:ind w:left="851" w:hanging="851"/>
    </w:pPr>
  </w:style>
  <w:style w:type="paragraph" w:styleId="ListBullet3">
    <w:name w:val="List Bullet 3"/>
    <w:basedOn w:val="Normal"/>
    <w:autoRedefine/>
    <w:rsid w:val="007A5A04"/>
    <w:pPr>
      <w:tabs>
        <w:tab w:val="num" w:pos="926"/>
      </w:tabs>
      <w:spacing w:after="0"/>
      <w:ind w:left="926" w:hanging="360"/>
    </w:pPr>
  </w:style>
  <w:style w:type="paragraph" w:styleId="ListBullet4">
    <w:name w:val="List Bullet 4"/>
    <w:basedOn w:val="Normal"/>
    <w:autoRedefine/>
    <w:rsid w:val="007A5A04"/>
    <w:pPr>
      <w:tabs>
        <w:tab w:val="num" w:pos="851"/>
      </w:tabs>
      <w:spacing w:after="0"/>
      <w:ind w:left="851" w:hanging="851"/>
    </w:pPr>
  </w:style>
  <w:style w:type="paragraph" w:styleId="ListBullet5">
    <w:name w:val="List Bullet 5"/>
    <w:basedOn w:val="Normal"/>
    <w:autoRedefine/>
    <w:rsid w:val="007A5A04"/>
    <w:pPr>
      <w:tabs>
        <w:tab w:val="num" w:pos="360"/>
      </w:tabs>
      <w:spacing w:after="0"/>
      <w:ind w:left="360" w:hanging="360"/>
    </w:pPr>
  </w:style>
  <w:style w:type="paragraph" w:styleId="ListNumber">
    <w:name w:val="List Number"/>
    <w:basedOn w:val="Normal"/>
    <w:rsid w:val="007A5A04"/>
    <w:pPr>
      <w:tabs>
        <w:tab w:val="num" w:pos="643"/>
      </w:tabs>
      <w:spacing w:after="0"/>
      <w:ind w:left="643" w:hanging="360"/>
    </w:pPr>
  </w:style>
  <w:style w:type="paragraph" w:styleId="ListNumber2">
    <w:name w:val="List Number 2"/>
    <w:basedOn w:val="Normal"/>
    <w:rsid w:val="007A5A04"/>
    <w:pPr>
      <w:tabs>
        <w:tab w:val="num" w:pos="926"/>
      </w:tabs>
      <w:spacing w:after="0"/>
      <w:ind w:left="926" w:hanging="360"/>
    </w:pPr>
  </w:style>
  <w:style w:type="paragraph" w:styleId="ListNumber3">
    <w:name w:val="List Number 3"/>
    <w:basedOn w:val="Normal"/>
    <w:rsid w:val="007A5A04"/>
    <w:pPr>
      <w:tabs>
        <w:tab w:val="num" w:pos="1209"/>
      </w:tabs>
      <w:spacing w:after="0"/>
      <w:ind w:left="1209" w:hanging="360"/>
    </w:pPr>
  </w:style>
  <w:style w:type="paragraph" w:styleId="ListNumber4">
    <w:name w:val="List Number 4"/>
    <w:basedOn w:val="Normal"/>
    <w:rsid w:val="007A5A04"/>
    <w:pPr>
      <w:tabs>
        <w:tab w:val="num" w:pos="1492"/>
      </w:tabs>
      <w:spacing w:after="0"/>
      <w:ind w:left="1492" w:hanging="360"/>
    </w:pPr>
  </w:style>
  <w:style w:type="paragraph" w:styleId="ListNumber5">
    <w:name w:val="List Number 5"/>
    <w:basedOn w:val="Normal"/>
    <w:rsid w:val="007A5A04"/>
    <w:pPr>
      <w:tabs>
        <w:tab w:val="num" w:pos="360"/>
      </w:tabs>
      <w:spacing w:after="0"/>
      <w:ind w:left="360" w:hanging="360"/>
    </w:pPr>
  </w:style>
  <w:style w:type="paragraph" w:styleId="DocumentMap">
    <w:name w:val="Document Map"/>
    <w:basedOn w:val="Normal"/>
    <w:semiHidden/>
    <w:rsid w:val="007A5A04"/>
    <w:pPr>
      <w:shd w:val="clear" w:color="auto" w:fill="000080"/>
    </w:pPr>
    <w:rPr>
      <w:rFonts w:ascii="Tahoma" w:hAnsi="Tahoma"/>
    </w:rPr>
  </w:style>
  <w:style w:type="character" w:styleId="CommentReference">
    <w:name w:val="annotation reference"/>
    <w:basedOn w:val="DefaultParagraphFont"/>
    <w:semiHidden/>
    <w:rsid w:val="007A5A04"/>
    <w:rPr>
      <w:sz w:val="16"/>
      <w:szCs w:val="16"/>
    </w:rPr>
  </w:style>
  <w:style w:type="paragraph" w:styleId="CommentText">
    <w:name w:val="annotation text"/>
    <w:basedOn w:val="Normal"/>
    <w:semiHidden/>
    <w:rsid w:val="007A5A04"/>
  </w:style>
  <w:style w:type="paragraph" w:styleId="CommentSubject">
    <w:name w:val="annotation subject"/>
    <w:basedOn w:val="CommentText"/>
    <w:next w:val="CommentText"/>
    <w:semiHidden/>
    <w:rsid w:val="007A5A04"/>
    <w:rPr>
      <w:b/>
      <w:bCs/>
    </w:rPr>
  </w:style>
  <w:style w:type="paragraph" w:customStyle="1" w:styleId="a">
    <w:name w:val="_"/>
    <w:basedOn w:val="Normal"/>
    <w:rsid w:val="007A5A04"/>
    <w:pPr>
      <w:widowControl w:val="0"/>
      <w:spacing w:after="0"/>
      <w:ind w:left="2160" w:hanging="1272"/>
    </w:pPr>
    <w:rPr>
      <w:rFonts w:ascii="Times New Roman" w:hAnsi="Times New Roman"/>
      <w:snapToGrid w:val="0"/>
      <w:sz w:val="24"/>
      <w:lang w:val="en-US"/>
    </w:rPr>
  </w:style>
  <w:style w:type="character" w:customStyle="1" w:styleId="Heading2Char">
    <w:name w:val="Heading 2 Char"/>
    <w:basedOn w:val="DefaultParagraphFont"/>
    <w:rsid w:val="007A5A04"/>
    <w:rPr>
      <w:rFonts w:ascii="Arial" w:hAnsi="Arial"/>
      <w:b/>
      <w:i/>
      <w:noProof w:val="0"/>
      <w:sz w:val="24"/>
      <w:lang w:val="en-GB" w:eastAsia="en-US" w:bidi="ar-SA"/>
    </w:rPr>
  </w:style>
  <w:style w:type="paragraph" w:customStyle="1" w:styleId="Left15">
    <w:name w:val="Left 1.5"/>
    <w:basedOn w:val="Normal"/>
    <w:rsid w:val="007A5A04"/>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basedOn w:val="DefaultParagraphFont"/>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basedOn w:val="DefaultParagraphFont"/>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normaltextrun">
    <w:name w:val="normaltextrun"/>
    <w:basedOn w:val="DefaultParagraphFont"/>
    <w:rsid w:val="00A70782"/>
  </w:style>
  <w:style w:type="character" w:customStyle="1" w:styleId="eop">
    <w:name w:val="eop"/>
    <w:basedOn w:val="DefaultParagraphFont"/>
    <w:rsid w:val="00A70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214A06-DF57-4579-A650-613221FF4D84}">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77B9D8B9-1E90-445D-A19D-7BB97F6E83B3}">
  <ds:schemaRefs>
    <ds:schemaRef ds:uri="http://schemas.openxmlformats.org/officeDocument/2006/bibliography"/>
  </ds:schemaRefs>
</ds:datastoreItem>
</file>

<file path=customXml/itemProps3.xml><?xml version="1.0" encoding="utf-8"?>
<ds:datastoreItem xmlns:ds="http://schemas.openxmlformats.org/officeDocument/2006/customXml" ds:itemID="{1BC764D3-46F3-4C13-A68C-0C9C36A53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1BAFE2-47A5-49DD-A1EE-221B60E5AB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2144</Words>
  <Characters>12225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STCP26-1 Issue 003 Active Network management 25 April 2023</vt:lpstr>
    </vt:vector>
  </TitlesOfParts>
  <Company>NGC</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STCP26-1 Issue 003 Active Network management 25 April 2023</dc:title>
  <dc:creator>Peaceful</dc:creator>
  <cp:lastModifiedBy>Steve Baker [NESO]</cp:lastModifiedBy>
  <cp:revision>13</cp:revision>
  <cp:lastPrinted>2023-10-13T09:46:00Z</cp:lastPrinted>
  <dcterms:created xsi:type="dcterms:W3CDTF">2023-03-09T13:07:00Z</dcterms:created>
  <dcterms:modified xsi:type="dcterms:W3CDTF">2025-10-16T11:07:00Z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-504621765</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0x010100B4C46F44E5CB4144B14721DA3AAC8360</vt:lpwstr>
  </property>
  <property fmtid="{D5CDD505-2E9C-101B-9397-08002B2CF9AE}" pid="8" name="_PreviousAdHocReviewCycleID">
    <vt:i4>1081500062</vt:i4>
  </property>
  <property fmtid="{D5CDD505-2E9C-101B-9397-08002B2CF9AE}" pid="9" name="_ReviewingToolsShownOnce">
    <vt:lpwstr/>
  </property>
  <property fmtid="{D5CDD505-2E9C-101B-9397-08002B2CF9AE}" pid="10" name="MediaServiceImageTags">
    <vt:lpwstr/>
  </property>
  <property fmtid="{D5CDD505-2E9C-101B-9397-08002B2CF9AE}" pid="11" name="Order">
    <vt:r8>2094200</vt:r8>
  </property>
  <property fmtid="{D5CDD505-2E9C-101B-9397-08002B2CF9AE}" pid="13" name="docLang">
    <vt:lpwstr>en</vt:lpwstr>
  </property>
</Properties>
</file>